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440"/>
        <w:gridCol w:w="6120"/>
      </w:tblGrid>
      <w:tr w:rsidR="00152993" w14:paraId="4D97B57B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4D7334F" w14:textId="77777777" w:rsidR="00152993" w:rsidRDefault="00D825C5">
            <w:pPr>
              <w:pStyle w:val="Header"/>
              <w:rPr>
                <w:rFonts w:ascii="Verdana" w:hAnsi="Verdana"/>
                <w:sz w:val="22"/>
              </w:rPr>
            </w:pPr>
            <w:r>
              <w:t>NOG</w:t>
            </w:r>
            <w:r w:rsidR="00C158EE">
              <w:t xml:space="preserve">RR </w:t>
            </w:r>
            <w:r w:rsidR="00152993">
              <w:t>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1ED82170" w14:textId="3C5DFE55" w:rsidR="00152993" w:rsidRDefault="00D46E18" w:rsidP="00C37AC2">
            <w:pPr>
              <w:pStyle w:val="Header"/>
              <w:jc w:val="center"/>
            </w:pPr>
            <w:hyperlink r:id="rId7" w:history="1">
              <w:r w:rsidRPr="00C37AC2">
                <w:rPr>
                  <w:rStyle w:val="Hyperlink"/>
                </w:rPr>
                <w:t>279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48780F4" w14:textId="77777777" w:rsidR="00152993" w:rsidRDefault="00D825C5">
            <w:pPr>
              <w:pStyle w:val="Header"/>
            </w:pPr>
            <w:r>
              <w:t>NOG</w:t>
            </w:r>
            <w:r w:rsidR="00C158EE">
              <w:t xml:space="preserve">RR </w:t>
            </w:r>
            <w:r w:rsidR="00152993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3D6B047B" w14:textId="789FFBAA" w:rsidR="00152993" w:rsidRDefault="00D46E18" w:rsidP="00C37AC2">
            <w:pPr>
              <w:pStyle w:val="Header"/>
              <w:spacing w:before="120" w:after="120"/>
            </w:pPr>
            <w:r w:rsidRPr="00D46E18">
              <w:t>Deadline Extensions for Recording Equipment Installation</w:t>
            </w:r>
          </w:p>
        </w:tc>
      </w:tr>
    </w:tbl>
    <w:p w14:paraId="10459E5E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34CF53DB" w14:textId="77777777">
        <w:trPr>
          <w:trHeight w:val="4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92728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00D68" w14:textId="3F083052" w:rsidR="00152993" w:rsidRDefault="001C05A2">
            <w:pPr>
              <w:pStyle w:val="NormalArial"/>
            </w:pPr>
            <w:r>
              <w:t xml:space="preserve">August </w:t>
            </w:r>
            <w:r w:rsidR="009144B0">
              <w:t>28</w:t>
            </w:r>
            <w:r w:rsidR="00D46E18">
              <w:t>, 2025</w:t>
            </w:r>
          </w:p>
        </w:tc>
      </w:tr>
    </w:tbl>
    <w:p w14:paraId="33CE7FA1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52B1DD6B" w14:textId="77777777">
        <w:trPr>
          <w:trHeight w:val="440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40303B4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114C5415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0C882139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vAlign w:val="center"/>
          </w:tcPr>
          <w:p w14:paraId="5D6F48E5" w14:textId="5DD32D41" w:rsidR="00152993" w:rsidRDefault="00D46E18">
            <w:pPr>
              <w:pStyle w:val="NormalArial"/>
            </w:pPr>
            <w:r>
              <w:t>Patrick Gravois</w:t>
            </w:r>
          </w:p>
        </w:tc>
      </w:tr>
      <w:tr w:rsidR="00152993" w14:paraId="4B4D7D98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384269C5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vAlign w:val="center"/>
          </w:tcPr>
          <w:p w14:paraId="66E0709F" w14:textId="757644C5" w:rsidR="00152993" w:rsidRDefault="00D46E18">
            <w:pPr>
              <w:pStyle w:val="NormalArial"/>
            </w:pPr>
            <w:hyperlink r:id="rId8" w:history="1">
              <w:r w:rsidRPr="0012254F">
                <w:rPr>
                  <w:rStyle w:val="Hyperlink"/>
                </w:rPr>
                <w:t>Patrick.Gravois@ercot.com</w:t>
              </w:r>
            </w:hyperlink>
            <w:r>
              <w:t xml:space="preserve"> </w:t>
            </w:r>
          </w:p>
        </w:tc>
      </w:tr>
      <w:tr w:rsidR="00152993" w14:paraId="1E082631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76D81764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vAlign w:val="center"/>
          </w:tcPr>
          <w:p w14:paraId="5B065C1A" w14:textId="553941B6" w:rsidR="00152993" w:rsidRDefault="00D46E18">
            <w:pPr>
              <w:pStyle w:val="NormalArial"/>
            </w:pPr>
            <w:r>
              <w:t>ERCOT</w:t>
            </w:r>
          </w:p>
        </w:tc>
      </w:tr>
      <w:tr w:rsidR="00152993" w14:paraId="070CCE3E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9ADE9FC" w14:textId="77777777" w:rsidR="00152993" w:rsidRPr="00EC55B3" w:rsidRDefault="00152993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5FF64DA0" w14:textId="109ABE9C" w:rsidR="00152993" w:rsidRDefault="00D46E18">
            <w:pPr>
              <w:pStyle w:val="NormalArial"/>
            </w:pPr>
            <w:r>
              <w:t>512-413-7489</w:t>
            </w:r>
          </w:p>
        </w:tc>
      </w:tr>
      <w:tr w:rsidR="00152993" w14:paraId="353487DF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1150CF35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vAlign w:val="center"/>
          </w:tcPr>
          <w:p w14:paraId="6429DDF2" w14:textId="1B8F11D5" w:rsidR="00152993" w:rsidRDefault="00D46E18">
            <w:pPr>
              <w:pStyle w:val="NormalArial"/>
            </w:pPr>
            <w:r>
              <w:t>512-413-7489</w:t>
            </w:r>
          </w:p>
        </w:tc>
      </w:tr>
      <w:tr w:rsidR="00075A94" w14:paraId="3F4F7EFE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B4D52A0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0678B16" w14:textId="5AABE3D5" w:rsidR="00075A94" w:rsidRDefault="00C37AC2">
            <w:pPr>
              <w:pStyle w:val="NormalArial"/>
            </w:pPr>
            <w:r>
              <w:t>Not Applicable</w:t>
            </w:r>
          </w:p>
        </w:tc>
      </w:tr>
    </w:tbl>
    <w:p w14:paraId="73125653" w14:textId="77777777" w:rsidR="00075A94" w:rsidRDefault="00075A9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4D37D7" w14:paraId="4582BA53" w14:textId="77777777" w:rsidTr="004D37D7">
        <w:trPr>
          <w:trHeight w:val="422"/>
          <w:jc w:val="center"/>
        </w:trPr>
        <w:tc>
          <w:tcPr>
            <w:tcW w:w="10440" w:type="dxa"/>
            <w:vAlign w:val="center"/>
          </w:tcPr>
          <w:p w14:paraId="2186A55E" w14:textId="77777777" w:rsidR="00075A94" w:rsidRPr="00075A94" w:rsidRDefault="00075A94" w:rsidP="004D37D7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4332DE50" w14:textId="77777777" w:rsidR="00152993" w:rsidRDefault="00152993">
      <w:pPr>
        <w:pStyle w:val="NormalArial"/>
      </w:pPr>
    </w:p>
    <w:p w14:paraId="0487E9CE" w14:textId="3D3B299B" w:rsidR="00D46E18" w:rsidRDefault="00D87386">
      <w:pPr>
        <w:pStyle w:val="NormalArial"/>
      </w:pPr>
      <w:r>
        <w:t xml:space="preserve">ERCOT proposes the following language </w:t>
      </w:r>
      <w:r w:rsidR="00F553B8">
        <w:t xml:space="preserve">to Nodal Operating Guide Revision Request (NOGRR) 279 </w:t>
      </w:r>
      <w:r>
        <w:t xml:space="preserve">to clearly define effective dates </w:t>
      </w:r>
      <w:r w:rsidR="007052D8">
        <w:t xml:space="preserve">by </w:t>
      </w:r>
      <w:r>
        <w:t xml:space="preserve">which </w:t>
      </w:r>
      <w:r w:rsidR="006B22B3">
        <w:t>Inverter-Based Resource</w:t>
      </w:r>
      <w:r w:rsidR="007052D8">
        <w:t>s</w:t>
      </w:r>
      <w:r w:rsidR="006B22B3">
        <w:t xml:space="preserve"> (</w:t>
      </w:r>
      <w:r>
        <w:t>IBR</w:t>
      </w:r>
      <w:r w:rsidR="007052D8">
        <w:t>s</w:t>
      </w:r>
      <w:r w:rsidR="006B22B3">
        <w:t>)</w:t>
      </w:r>
      <w:r>
        <w:t xml:space="preserve"> </w:t>
      </w:r>
      <w:r w:rsidR="007052D8">
        <w:t>must</w:t>
      </w:r>
      <w:r>
        <w:t xml:space="preserve"> meet the requirements of Section 6.1.4, which is based on the date of the original Standard </w:t>
      </w:r>
      <w:r w:rsidR="0005439F">
        <w:t>Generation Interconnection Agreement (SGIA) and the Resource Commissioning Date</w:t>
      </w:r>
      <w:r>
        <w:t xml:space="preserve">. </w:t>
      </w:r>
      <w:r w:rsidR="000C0032">
        <w:t xml:space="preserve"> </w:t>
      </w:r>
      <w:r w:rsidR="007C43CF">
        <w:t xml:space="preserve">ERCOT does not </w:t>
      </w:r>
      <w:r w:rsidR="007052D8">
        <w:t>support</w:t>
      </w:r>
      <w:r w:rsidR="007C43CF">
        <w:t xml:space="preserve"> extending the deadline for existing IBR </w:t>
      </w:r>
      <w:r w:rsidR="00C74DB3">
        <w:t>f</w:t>
      </w:r>
      <w:r w:rsidR="007C43CF">
        <w:t>acilit</w:t>
      </w:r>
      <w:r w:rsidR="009C0F4D">
        <w:t>i</w:t>
      </w:r>
      <w:r w:rsidR="007C43CF">
        <w:t xml:space="preserve">es to </w:t>
      </w:r>
      <w:r w:rsidR="009C0F4D">
        <w:t xml:space="preserve">January 1, 2029 and recommends keeping the original date for 100% completion </w:t>
      </w:r>
      <w:r w:rsidR="007052D8">
        <w:t>(</w:t>
      </w:r>
      <w:r w:rsidR="009C0F4D">
        <w:t>August 1, 2028</w:t>
      </w:r>
      <w:r w:rsidR="007052D8">
        <w:t>)</w:t>
      </w:r>
      <w:r w:rsidR="009C0F4D">
        <w:t xml:space="preserve">. </w:t>
      </w:r>
      <w:r w:rsidR="000C0032">
        <w:t xml:space="preserve"> </w:t>
      </w:r>
      <w:r w:rsidR="00282C7C">
        <w:t xml:space="preserve">ERCOT also recommends changing </w:t>
      </w:r>
      <w:r w:rsidR="003A11F0">
        <w:t>“</w:t>
      </w:r>
      <w:r w:rsidR="00E73782">
        <w:t xml:space="preserve">facility </w:t>
      </w:r>
      <w:r w:rsidR="00282C7C">
        <w:t>owners</w:t>
      </w:r>
      <w:r w:rsidR="003A11F0">
        <w:t>”</w:t>
      </w:r>
      <w:r w:rsidR="00282C7C">
        <w:t xml:space="preserve"> to </w:t>
      </w:r>
      <w:r w:rsidR="003A11F0">
        <w:t>“</w:t>
      </w:r>
      <w:r w:rsidR="00282C7C">
        <w:t>Resource Entities</w:t>
      </w:r>
      <w:r w:rsidR="003A11F0">
        <w:t>”</w:t>
      </w:r>
      <w:r w:rsidR="00282C7C">
        <w:t xml:space="preserve"> </w:t>
      </w:r>
      <w:r w:rsidR="007052D8">
        <w:t xml:space="preserve">because </w:t>
      </w:r>
      <w:r w:rsidR="00282C7C">
        <w:t xml:space="preserve">Section 6.1.4 applies </w:t>
      </w:r>
      <w:r w:rsidR="007C43CF">
        <w:t>exclusively</w:t>
      </w:r>
      <w:r w:rsidR="00282C7C">
        <w:t xml:space="preserve"> to IBR </w:t>
      </w:r>
      <w:r w:rsidR="00C74DB3">
        <w:t>f</w:t>
      </w:r>
      <w:r w:rsidR="00282C7C">
        <w:t xml:space="preserve">acilities. </w:t>
      </w:r>
      <w:r w:rsidR="000C0032">
        <w:t xml:space="preserve"> </w:t>
      </w:r>
      <w:r w:rsidR="0005439F">
        <w:t xml:space="preserve">In addition, ERCOT recommends removing paragraph (1) of Section 6.1.4 </w:t>
      </w:r>
      <w:r w:rsidR="00C74DB3">
        <w:t xml:space="preserve">to avoid any conflict with the </w:t>
      </w:r>
      <w:r w:rsidR="002B5E43">
        <w:t>“</w:t>
      </w:r>
      <w:r w:rsidR="00C74DB3">
        <w:t>Inverter-Based Resource (IBR)</w:t>
      </w:r>
      <w:r w:rsidR="002B5E43">
        <w:t>”</w:t>
      </w:r>
      <w:r w:rsidR="00C74DB3">
        <w:t xml:space="preserve"> definition recently incorporated into Protocol Section 2.1</w:t>
      </w:r>
      <w:r w:rsidR="002B5E43">
        <w:t>, Definitions</w:t>
      </w:r>
      <w:r w:rsidR="0005439F">
        <w:t xml:space="preserve">. </w:t>
      </w:r>
    </w:p>
    <w:p w14:paraId="36064142" w14:textId="77777777" w:rsidR="0055032D" w:rsidRDefault="0055032D" w:rsidP="0055032D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55032D" w14:paraId="56580427" w14:textId="77777777" w:rsidTr="004D37D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9023FD8" w14:textId="77777777" w:rsidR="0055032D" w:rsidRDefault="0055032D" w:rsidP="004D37D7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7EB479E8" w14:textId="77777777" w:rsidR="00C37AC2" w:rsidRDefault="00C37AC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57"/>
        <w:gridCol w:w="7583"/>
      </w:tblGrid>
      <w:tr w:rsidR="00C37AC2" w:rsidRPr="00FB509B" w14:paraId="75A63696" w14:textId="77777777" w:rsidTr="00CA2FD2">
        <w:trPr>
          <w:trHeight w:val="518"/>
        </w:trPr>
        <w:tc>
          <w:tcPr>
            <w:tcW w:w="285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095D106" w14:textId="77777777" w:rsidR="00C37AC2" w:rsidRDefault="00C37AC2" w:rsidP="00CA2FD2">
            <w:pPr>
              <w:pStyle w:val="Header"/>
            </w:pPr>
            <w:r>
              <w:t>Revision Description</w:t>
            </w:r>
          </w:p>
        </w:tc>
        <w:tc>
          <w:tcPr>
            <w:tcW w:w="7583" w:type="dxa"/>
            <w:tcBorders>
              <w:bottom w:val="single" w:sz="4" w:space="0" w:color="auto"/>
            </w:tcBorders>
            <w:vAlign w:val="center"/>
          </w:tcPr>
          <w:p w14:paraId="0E809379" w14:textId="732878DB" w:rsidR="00C37AC2" w:rsidRPr="00FB509B" w:rsidRDefault="00C37AC2" w:rsidP="00CA2FD2">
            <w:pPr>
              <w:pStyle w:val="NormalArial"/>
              <w:spacing w:before="120" w:after="120"/>
            </w:pPr>
            <w:r w:rsidRPr="00506EDA">
              <w:t xml:space="preserve">This Nodal Operating Guide Revision Request (NOGRR) </w:t>
            </w:r>
            <w:r>
              <w:t xml:space="preserve">modifies the </w:t>
            </w:r>
            <w:ins w:id="0" w:author="ERCOT 082825" w:date="2025-08-26T16:07:00Z" w16du:dateUtc="2025-08-26T21:07:00Z">
              <w:r w:rsidR="00BE3B6B">
                <w:t>d</w:t>
              </w:r>
            </w:ins>
            <w:ins w:id="1" w:author="ERCOT 082825" w:date="2025-08-21T07:52:00Z" w16du:dateUtc="2025-08-21T12:52:00Z">
              <w:r w:rsidR="007C43CF">
                <w:t xml:space="preserve">isturbance </w:t>
              </w:r>
            </w:ins>
            <w:r>
              <w:t xml:space="preserve">monitoring </w:t>
            </w:r>
            <w:r w:rsidRPr="00506EDA">
              <w:t xml:space="preserve">equipment installation deadlines established by NOGRR255, High Resolution Data Requirements, </w:t>
            </w:r>
            <w:del w:id="2" w:author="ERCOT 082825" w:date="2025-08-18T16:01:00Z" w16du:dateUtc="2025-08-18T21:01:00Z">
              <w:r w:rsidRPr="00506EDA" w:rsidDel="00C37AC2">
                <w:delText xml:space="preserve">to </w:delText>
              </w:r>
              <w:r w:rsidDel="00C37AC2">
                <w:delText xml:space="preserve">January 1, 2029 in a manner consistent with </w:delText>
              </w:r>
              <w:r w:rsidRPr="001F3D0C" w:rsidDel="00C37AC2">
                <w:delText>North American Electric Reliability Corporation</w:delText>
              </w:r>
              <w:r w:rsidDel="00C37AC2">
                <w:delText xml:space="preserve"> (NERC) Reliability Standard, PRC-028-01, </w:delText>
              </w:r>
              <w:r w:rsidRPr="00B13849" w:rsidDel="00C37AC2">
                <w:delText>Disturbance Monitoring and Reporting Requirements for Inverter-Based Resources</w:delText>
              </w:r>
            </w:del>
            <w:ins w:id="3" w:author="ERCOT 082825" w:date="2025-08-18T16:01:00Z" w16du:dateUtc="2025-08-18T21:01:00Z">
              <w:r>
                <w:t xml:space="preserve">by removing the </w:t>
              </w:r>
            </w:ins>
            <w:ins w:id="4" w:author="ERCOT 082825" w:date="2025-08-21T07:45:00Z" w16du:dateUtc="2025-08-21T12:45:00Z">
              <w:r w:rsidR="00282C7C">
                <w:t xml:space="preserve">timeline for </w:t>
              </w:r>
            </w:ins>
            <w:ins w:id="5" w:author="ERCOT 082825" w:date="2025-08-26T15:47:00Z" w16du:dateUtc="2025-08-26T20:47:00Z">
              <w:r w:rsidR="006B22B3">
                <w:t>Inverter-Based Resource (</w:t>
              </w:r>
            </w:ins>
            <w:ins w:id="6" w:author="ERCOT 082825" w:date="2025-08-21T07:53:00Z" w16du:dateUtc="2025-08-21T12:53:00Z">
              <w:r w:rsidR="007C43CF">
                <w:t>IBR</w:t>
              </w:r>
            </w:ins>
            <w:ins w:id="7" w:author="ERCOT 082825" w:date="2025-08-26T15:47:00Z" w16du:dateUtc="2025-08-26T20:47:00Z">
              <w:r w:rsidR="006B22B3">
                <w:t>)</w:t>
              </w:r>
            </w:ins>
            <w:ins w:id="8" w:author="ERCOT 082825" w:date="2025-08-21T07:53:00Z" w16du:dateUtc="2025-08-21T12:53:00Z">
              <w:r w:rsidR="007C43CF">
                <w:t xml:space="preserve"> </w:t>
              </w:r>
            </w:ins>
            <w:ins w:id="9" w:author="ERCOT 082825" w:date="2025-08-27T11:20:00Z" w16du:dateUtc="2025-08-27T16:20:00Z">
              <w:r w:rsidR="00E73782">
                <w:t>f</w:t>
              </w:r>
            </w:ins>
            <w:ins w:id="10" w:author="ERCOT 082825" w:date="2025-08-21T07:53:00Z" w16du:dateUtc="2025-08-21T12:53:00Z">
              <w:r w:rsidR="007C43CF">
                <w:t>acilities</w:t>
              </w:r>
            </w:ins>
            <w:ins w:id="11" w:author="ERCOT 082825" w:date="2025-08-28T09:53:00Z" w16du:dateUtc="2025-08-28T14:53:00Z">
              <w:r w:rsidR="007052D8">
                <w:t xml:space="preserve"> to achieve 50% installation and configuration</w:t>
              </w:r>
            </w:ins>
            <w:r w:rsidRPr="00506EDA">
              <w:t>.</w:t>
            </w:r>
            <w:r>
              <w:t xml:space="preserve"> </w:t>
            </w:r>
            <w:r w:rsidR="000C0032">
              <w:t xml:space="preserve"> </w:t>
            </w:r>
            <w:r>
              <w:t xml:space="preserve">This language also clarifies that </w:t>
            </w:r>
            <w:del w:id="12" w:author="ERCOT 082825" w:date="2025-08-21T07:49:00Z" w16du:dateUtc="2025-08-21T12:49:00Z">
              <w:r w:rsidDel="00282C7C">
                <w:delText>synchronized resources</w:delText>
              </w:r>
            </w:del>
            <w:ins w:id="13" w:author="ERCOT 082825" w:date="2025-08-21T07:49:00Z" w16du:dateUtc="2025-08-21T12:49:00Z">
              <w:r w:rsidR="00282C7C">
                <w:t xml:space="preserve">IBR </w:t>
              </w:r>
            </w:ins>
            <w:ins w:id="14" w:author="ERCOT 082825" w:date="2025-08-27T11:20:00Z" w16du:dateUtc="2025-08-27T16:20:00Z">
              <w:r w:rsidR="00E73782">
                <w:t>f</w:t>
              </w:r>
            </w:ins>
            <w:ins w:id="15" w:author="ERCOT 082825" w:date="2025-08-21T07:49:00Z" w16du:dateUtc="2025-08-21T12:49:00Z">
              <w:r w:rsidR="00282C7C">
                <w:t>acilities</w:t>
              </w:r>
            </w:ins>
            <w:r>
              <w:t xml:space="preserve"> </w:t>
            </w:r>
            <w:del w:id="16" w:author="ERCOT 082825" w:date="2025-08-28T09:54:00Z" w16du:dateUtc="2025-08-28T14:54:00Z">
              <w:r w:rsidDel="007052D8">
                <w:delText>that have</w:delText>
              </w:r>
            </w:del>
            <w:ins w:id="17" w:author="ERCOT 082825" w:date="2025-08-28T09:54:00Z" w16du:dateUtc="2025-08-28T14:54:00Z">
              <w:r w:rsidR="007052D8">
                <w:t>w</w:t>
              </w:r>
            </w:ins>
            <w:ins w:id="18" w:author="ERCOT 082825" w:date="2025-08-28T09:55:00Z" w16du:dateUtc="2025-08-28T14:55:00Z">
              <w:r w:rsidR="007052D8">
                <w:t>ith</w:t>
              </w:r>
            </w:ins>
            <w:r>
              <w:t xml:space="preserve"> </w:t>
            </w:r>
            <w:r w:rsidRPr="00611057">
              <w:t>Standard Generation Interconnection Agreement</w:t>
            </w:r>
            <w:r>
              <w:t>s</w:t>
            </w:r>
            <w:r w:rsidRPr="00611057">
              <w:t xml:space="preserve"> </w:t>
            </w:r>
            <w:r>
              <w:t xml:space="preserve">(SGIAs) executed prior to July 25, 2024 (the date </w:t>
            </w:r>
            <w:del w:id="19" w:author="ERCOT 082825" w:date="2025-08-28T09:55:00Z" w16du:dateUtc="2025-08-28T14:55:00Z">
              <w:r w:rsidDel="007052D8">
                <w:delText xml:space="preserve">in </w:delText>
              </w:r>
            </w:del>
            <w:ins w:id="20" w:author="ERCOT 082825" w:date="2025-08-28T09:55:00Z" w16du:dateUtc="2025-08-28T14:55:00Z">
              <w:r w:rsidR="007052D8">
                <w:t xml:space="preserve">on </w:t>
              </w:r>
            </w:ins>
            <w:r>
              <w:t xml:space="preserve">which the Public Utility Commission of Texas (PUCT) </w:t>
            </w:r>
            <w:r>
              <w:lastRenderedPageBreak/>
              <w:t xml:space="preserve">approved NOGRR255) have 12 months beyond their </w:t>
            </w:r>
            <w:del w:id="21" w:author="ERCOT 082825" w:date="2025-08-18T16:02:00Z" w16du:dateUtc="2025-08-18T21:02:00Z">
              <w:r w:rsidDel="00C37AC2">
                <w:delText>Commercial Operations</w:delText>
              </w:r>
            </w:del>
            <w:ins w:id="22" w:author="ERCOT 082825" w:date="2025-08-18T16:02:00Z" w16du:dateUtc="2025-08-18T21:02:00Z">
              <w:r>
                <w:t>Resource Commissioning</w:t>
              </w:r>
            </w:ins>
            <w:r>
              <w:t xml:space="preserve"> Date to comply with the new </w:t>
            </w:r>
            <w:ins w:id="23" w:author="ERCOT 082825" w:date="2025-08-26T16:09:00Z" w16du:dateUtc="2025-08-26T21:09:00Z">
              <w:r w:rsidR="00BE3B6B">
                <w:t>disturbance monitoring</w:t>
              </w:r>
            </w:ins>
            <w:ins w:id="24" w:author="ERCOT 082825" w:date="2025-08-21T07:54:00Z" w16du:dateUtc="2025-08-21T12:54:00Z">
              <w:r w:rsidR="007C43CF">
                <w:t xml:space="preserve"> </w:t>
              </w:r>
            </w:ins>
            <w:r>
              <w:t xml:space="preserve">equipment </w:t>
            </w:r>
            <w:del w:id="25" w:author="ERCOT 082825" w:date="2025-08-21T07:58:00Z" w16du:dateUtc="2025-08-21T12:58:00Z">
              <w:r w:rsidDel="007C43CF">
                <w:delText>standards</w:delText>
              </w:r>
            </w:del>
            <w:ins w:id="26" w:author="ERCOT 082825" w:date="2025-08-21T07:58:00Z" w16du:dateUtc="2025-08-21T12:58:00Z">
              <w:r w:rsidR="007C43CF">
                <w:t>requirements</w:t>
              </w:r>
            </w:ins>
            <w:ins w:id="27" w:author="ERCOT 082825" w:date="2025-08-21T07:50:00Z" w16du:dateUtc="2025-08-21T12:50:00Z">
              <w:r w:rsidR="00282C7C">
                <w:t xml:space="preserve">, and IBR </w:t>
              </w:r>
            </w:ins>
            <w:ins w:id="28" w:author="ERCOT 082825" w:date="2025-08-27T11:20:00Z" w16du:dateUtc="2025-08-27T16:20:00Z">
              <w:r w:rsidR="00E73782">
                <w:t>f</w:t>
              </w:r>
            </w:ins>
            <w:ins w:id="29" w:author="ERCOT 082825" w:date="2025-08-21T07:50:00Z" w16du:dateUtc="2025-08-21T12:50:00Z">
              <w:r w:rsidR="00282C7C">
                <w:t xml:space="preserve">acilities </w:t>
              </w:r>
            </w:ins>
            <w:ins w:id="30" w:author="ERCOT 082825" w:date="2025-08-28T09:58:00Z" w16du:dateUtc="2025-08-28T14:58:00Z">
              <w:r w:rsidR="007B02BA">
                <w:t>with</w:t>
              </w:r>
            </w:ins>
            <w:ins w:id="31" w:author="ERCOT 082825" w:date="2025-08-21T07:50:00Z" w16du:dateUtc="2025-08-21T12:50:00Z">
              <w:r w:rsidR="00282C7C">
                <w:t xml:space="preserve"> a</w:t>
              </w:r>
            </w:ins>
            <w:ins w:id="32" w:author="ERCOT 082825" w:date="2025-08-26T15:54:00Z" w16du:dateUtc="2025-08-26T20:54:00Z">
              <w:r w:rsidR="003A11F0">
                <w:t>n</w:t>
              </w:r>
            </w:ins>
            <w:ins w:id="33" w:author="ERCOT 082825" w:date="2025-08-21T07:50:00Z" w16du:dateUtc="2025-08-21T12:50:00Z">
              <w:r w:rsidR="00282C7C">
                <w:t xml:space="preserve"> SGIA executed after July 25, 2024</w:t>
              </w:r>
            </w:ins>
            <w:ins w:id="34" w:author="ERCOT 082825" w:date="2025-08-21T07:51:00Z" w16du:dateUtc="2025-08-21T12:51:00Z">
              <w:r w:rsidR="00282C7C">
                <w:t xml:space="preserve"> </w:t>
              </w:r>
            </w:ins>
            <w:ins w:id="35" w:author="ERCOT 082825" w:date="2025-08-28T09:55:00Z" w16du:dateUtc="2025-08-28T14:55:00Z">
              <w:r w:rsidR="007052D8">
                <w:t>must</w:t>
              </w:r>
            </w:ins>
            <w:ins w:id="36" w:author="ERCOT 082825" w:date="2025-08-21T07:51:00Z" w16du:dateUtc="2025-08-21T12:51:00Z">
              <w:r w:rsidR="00282C7C">
                <w:t xml:space="preserve"> comply </w:t>
              </w:r>
              <w:r w:rsidR="007C43CF">
                <w:t>no later t</w:t>
              </w:r>
            </w:ins>
            <w:ins w:id="37" w:author="ERCOT 082825" w:date="2025-08-21T07:52:00Z" w16du:dateUtc="2025-08-21T12:52:00Z">
              <w:r w:rsidR="007C43CF">
                <w:t>han the Resource Commissioning Date</w:t>
              </w:r>
            </w:ins>
            <w:r>
              <w:t>.</w:t>
            </w:r>
          </w:p>
        </w:tc>
      </w:tr>
    </w:tbl>
    <w:p w14:paraId="3C415EEC" w14:textId="77777777" w:rsidR="00152993" w:rsidRDefault="00152993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577862D9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2E35D20" w14:textId="77777777" w:rsidR="00152993" w:rsidRDefault="00152993">
            <w:pPr>
              <w:pStyle w:val="Header"/>
              <w:jc w:val="center"/>
            </w:pPr>
            <w:r>
              <w:t xml:space="preserve">Revised Proposed </w:t>
            </w:r>
            <w:r w:rsidR="00C158EE">
              <w:t xml:space="preserve">Guide </w:t>
            </w:r>
            <w:r>
              <w:t>Language</w:t>
            </w:r>
          </w:p>
        </w:tc>
      </w:tr>
    </w:tbl>
    <w:p w14:paraId="4C3CDBFD" w14:textId="77777777" w:rsidR="00D46E18" w:rsidRPr="00D46E18" w:rsidRDefault="00D46E18" w:rsidP="00D46E18">
      <w:pPr>
        <w:keepNext/>
        <w:tabs>
          <w:tab w:val="left" w:pos="1080"/>
        </w:tabs>
        <w:spacing w:before="480" w:after="240"/>
        <w:ind w:left="1080" w:hanging="1080"/>
        <w:outlineLvl w:val="2"/>
        <w:rPr>
          <w:b/>
          <w:bCs/>
          <w:i/>
          <w:szCs w:val="20"/>
        </w:rPr>
      </w:pPr>
      <w:bookmarkStart w:id="38" w:name="_Toc173244122"/>
      <w:r w:rsidRPr="00D46E18">
        <w:rPr>
          <w:b/>
          <w:bCs/>
          <w:i/>
          <w:szCs w:val="20"/>
        </w:rPr>
        <w:t>6.1.4</w:t>
      </w:r>
      <w:r w:rsidRPr="00D46E18">
        <w:rPr>
          <w:b/>
          <w:bCs/>
          <w:i/>
          <w:szCs w:val="20"/>
        </w:rPr>
        <w:tab/>
        <w:t>Fault Recording, Sequence of Events Recording, and Phasor Measurement Unit Requirements for Inverter-Based Resources (IBRs)</w:t>
      </w:r>
      <w:bookmarkEnd w:id="38"/>
    </w:p>
    <w:p w14:paraId="55D04902" w14:textId="0D3BFB38" w:rsidR="00D46E18" w:rsidRPr="00D46E18" w:rsidDel="00A62393" w:rsidRDefault="00D46E18" w:rsidP="00D46E18">
      <w:pPr>
        <w:spacing w:after="240"/>
        <w:ind w:left="720" w:hanging="720"/>
        <w:rPr>
          <w:del w:id="39" w:author="ERCOT 082825" w:date="2025-08-13T08:37:00Z" w16du:dateUtc="2025-08-13T13:37:00Z"/>
          <w:szCs w:val="20"/>
        </w:rPr>
      </w:pPr>
      <w:del w:id="40" w:author="ERCOT 082825" w:date="2025-08-13T08:37:00Z" w16du:dateUtc="2025-08-13T13:37:00Z">
        <w:r w:rsidRPr="00D46E18" w:rsidDel="00A62393">
          <w:rPr>
            <w:szCs w:val="20"/>
          </w:rPr>
          <w:delText>(1)</w:delText>
        </w:r>
        <w:r w:rsidRPr="00D46E18" w:rsidDel="00A62393">
          <w:rPr>
            <w:szCs w:val="20"/>
          </w:rPr>
          <w:tab/>
          <w:delText xml:space="preserve">IBRs include any source of electric power connected to the ERCOT System via a power electronic interface that consists of one or more IBR unit(s) capable of exporting active power from a primary energy source or energy storage system.  </w:delText>
        </w:r>
      </w:del>
    </w:p>
    <w:p w14:paraId="328DB23C" w14:textId="1C775C27" w:rsidR="00D46E18" w:rsidRPr="00D46E18" w:rsidRDefault="00D46E18" w:rsidP="00D46E18">
      <w:pPr>
        <w:spacing w:after="240"/>
        <w:ind w:left="720" w:hanging="720"/>
        <w:rPr>
          <w:szCs w:val="20"/>
        </w:rPr>
      </w:pPr>
      <w:r w:rsidRPr="00D46E18">
        <w:rPr>
          <w:szCs w:val="20"/>
        </w:rPr>
        <w:t>(</w:t>
      </w:r>
      <w:del w:id="41" w:author="ERCOT 082825" w:date="2025-08-13T08:37:00Z" w16du:dateUtc="2025-08-13T13:37:00Z">
        <w:r w:rsidRPr="00D46E18" w:rsidDel="00A62393">
          <w:rPr>
            <w:szCs w:val="20"/>
          </w:rPr>
          <w:delText>2</w:delText>
        </w:r>
      </w:del>
      <w:ins w:id="42" w:author="ERCOT 082825" w:date="2025-08-13T08:37:00Z" w16du:dateUtc="2025-08-13T13:37:00Z">
        <w:r w:rsidR="00A62393">
          <w:rPr>
            <w:szCs w:val="20"/>
          </w:rPr>
          <w:t>1</w:t>
        </w:r>
      </w:ins>
      <w:r w:rsidRPr="00D46E18">
        <w:rPr>
          <w:szCs w:val="20"/>
        </w:rPr>
        <w:t>)</w:t>
      </w:r>
      <w:r w:rsidRPr="00D46E18">
        <w:rPr>
          <w:szCs w:val="20"/>
        </w:rPr>
        <w:tab/>
        <w:t>All transmission-connected IBR facilities operating at 60 kV with gross aggregated nameplate capacity of 20 MVA at a single site must meet all requirements in this section.</w:t>
      </w:r>
    </w:p>
    <w:p w14:paraId="00FB7FD7" w14:textId="31A4FA0E" w:rsidR="00D46E18" w:rsidRDefault="00D46E18" w:rsidP="00D46E18">
      <w:pPr>
        <w:spacing w:after="240"/>
        <w:ind w:left="720" w:hanging="720"/>
        <w:rPr>
          <w:ins w:id="43" w:author="ERCOT 082825" w:date="2025-08-13T08:40:00Z" w16du:dateUtc="2025-08-13T13:40:00Z"/>
          <w:iCs/>
          <w:szCs w:val="20"/>
        </w:rPr>
      </w:pPr>
      <w:r w:rsidRPr="00D46E18">
        <w:rPr>
          <w:szCs w:val="20"/>
        </w:rPr>
        <w:t>(</w:t>
      </w:r>
      <w:del w:id="44" w:author="ERCOT 082825" w:date="2025-08-18T16:29:00Z" w16du:dateUtc="2025-08-18T21:29:00Z">
        <w:r w:rsidRPr="00D46E18" w:rsidDel="00BA23D1">
          <w:rPr>
            <w:szCs w:val="20"/>
          </w:rPr>
          <w:delText>3</w:delText>
        </w:r>
      </w:del>
      <w:ins w:id="45" w:author="ERCOT 082825" w:date="2025-08-18T16:29:00Z" w16du:dateUtc="2025-08-18T21:29:00Z">
        <w:r w:rsidR="00BA23D1">
          <w:rPr>
            <w:szCs w:val="20"/>
          </w:rPr>
          <w:t>2</w:t>
        </w:r>
      </w:ins>
      <w:r w:rsidRPr="00D46E18">
        <w:rPr>
          <w:szCs w:val="20"/>
        </w:rPr>
        <w:t>)</w:t>
      </w:r>
      <w:r w:rsidRPr="00D46E18">
        <w:rPr>
          <w:szCs w:val="20"/>
        </w:rPr>
        <w:tab/>
      </w:r>
      <w:del w:id="46" w:author="ERCOT 082825" w:date="2025-08-13T08:37:00Z" w16du:dateUtc="2025-08-13T13:37:00Z">
        <w:r w:rsidRPr="00D46E18" w:rsidDel="00A62393">
          <w:rPr>
            <w:szCs w:val="20"/>
          </w:rPr>
          <w:delText>Facility owners</w:delText>
        </w:r>
      </w:del>
      <w:ins w:id="47" w:author="ERCOT 082825" w:date="2025-08-13T08:37:00Z" w16du:dateUtc="2025-08-13T13:37:00Z">
        <w:r w:rsidR="00A62393">
          <w:rPr>
            <w:szCs w:val="20"/>
          </w:rPr>
          <w:t xml:space="preserve">Resource Entities for IBRs </w:t>
        </w:r>
      </w:ins>
      <w:ins w:id="48" w:author="ERCOT 082825" w:date="2025-08-13T08:38:00Z" w16du:dateUtc="2025-08-13T13:38:00Z">
        <w:r w:rsidR="00A62393">
          <w:rPr>
            <w:szCs w:val="20"/>
          </w:rPr>
          <w:t>identified in paragraph (1)</w:t>
        </w:r>
      </w:ins>
      <w:r w:rsidRPr="00D46E18">
        <w:rPr>
          <w:szCs w:val="20"/>
        </w:rPr>
        <w:t xml:space="preserve"> shall install </w:t>
      </w:r>
      <w:ins w:id="49" w:author="ERCOT 082825" w:date="2025-08-13T08:38:00Z" w16du:dateUtc="2025-08-13T13:38:00Z">
        <w:r w:rsidR="00A62393">
          <w:rPr>
            <w:szCs w:val="20"/>
          </w:rPr>
          <w:t xml:space="preserve">and </w:t>
        </w:r>
      </w:ins>
      <w:ins w:id="50" w:author="ERCOT 082825" w:date="2025-08-13T08:39:00Z" w16du:dateUtc="2025-08-13T13:39:00Z">
        <w:r w:rsidR="00A62393">
          <w:rPr>
            <w:szCs w:val="20"/>
          </w:rPr>
          <w:t xml:space="preserve">configure </w:t>
        </w:r>
      </w:ins>
      <w:del w:id="51" w:author="ERCOT 082825" w:date="2025-08-13T08:39:00Z" w16du:dateUtc="2025-08-13T13:39:00Z">
        <w:r w:rsidRPr="00D46E18" w:rsidDel="00A62393">
          <w:rPr>
            <w:szCs w:val="20"/>
          </w:rPr>
          <w:delText xml:space="preserve">new </w:delText>
        </w:r>
      </w:del>
      <w:r w:rsidRPr="00D46E18">
        <w:rPr>
          <w:szCs w:val="20"/>
        </w:rPr>
        <w:t>fault recording</w:t>
      </w:r>
      <w:ins w:id="52" w:author="ERCOT 082825" w:date="2025-08-13T08:39:00Z" w16du:dateUtc="2025-08-13T13:39:00Z">
        <w:r w:rsidR="00A62393">
          <w:rPr>
            <w:szCs w:val="20"/>
          </w:rPr>
          <w:t>,</w:t>
        </w:r>
      </w:ins>
      <w:r w:rsidRPr="00D46E18">
        <w:rPr>
          <w:szCs w:val="20"/>
        </w:rPr>
        <w:t xml:space="preserve"> </w:t>
      </w:r>
      <w:del w:id="53" w:author="ERCOT 082825" w:date="2025-08-13T08:39:00Z" w16du:dateUtc="2025-08-13T13:39:00Z">
        <w:r w:rsidRPr="00D46E18" w:rsidDel="00A62393">
          <w:rPr>
            <w:szCs w:val="20"/>
          </w:rPr>
          <w:delText xml:space="preserve">and </w:delText>
        </w:r>
      </w:del>
      <w:r w:rsidRPr="00D46E18">
        <w:rPr>
          <w:szCs w:val="20"/>
        </w:rPr>
        <w:t>sequence of events recording</w:t>
      </w:r>
      <w:ins w:id="54" w:author="ERCOT 082825" w:date="2025-08-13T08:40:00Z" w16du:dateUtc="2025-08-13T13:40:00Z">
        <w:r w:rsidR="00A62393">
          <w:rPr>
            <w:szCs w:val="20"/>
          </w:rPr>
          <w:t xml:space="preserve">, and </w:t>
        </w:r>
      </w:ins>
      <w:ins w:id="55" w:author="ERCOT 082825" w:date="2025-08-19T10:58:00Z" w16du:dateUtc="2025-08-19T15:58:00Z">
        <w:r w:rsidR="00D03B45">
          <w:rPr>
            <w:szCs w:val="20"/>
          </w:rPr>
          <w:t>p</w:t>
        </w:r>
      </w:ins>
      <w:ins w:id="56" w:author="ERCOT 082825" w:date="2025-08-13T08:40:00Z" w16du:dateUtc="2025-08-13T13:40:00Z">
        <w:r w:rsidR="00A62393">
          <w:rPr>
            <w:szCs w:val="20"/>
          </w:rPr>
          <w:t xml:space="preserve">hasor </w:t>
        </w:r>
      </w:ins>
      <w:ins w:id="57" w:author="ERCOT 082825" w:date="2025-08-19T10:59:00Z" w16du:dateUtc="2025-08-19T15:59:00Z">
        <w:r w:rsidR="00D03B45">
          <w:rPr>
            <w:szCs w:val="20"/>
          </w:rPr>
          <w:t>m</w:t>
        </w:r>
      </w:ins>
      <w:ins w:id="58" w:author="ERCOT 082825" w:date="2025-08-13T08:40:00Z" w16du:dateUtc="2025-08-13T13:40:00Z">
        <w:r w:rsidR="00A62393">
          <w:rPr>
            <w:szCs w:val="20"/>
          </w:rPr>
          <w:t xml:space="preserve">easurement </w:t>
        </w:r>
      </w:ins>
      <w:ins w:id="59" w:author="ERCOT 082825" w:date="2025-08-19T10:59:00Z" w16du:dateUtc="2025-08-19T15:59:00Z">
        <w:r w:rsidR="00D03B45">
          <w:rPr>
            <w:szCs w:val="20"/>
          </w:rPr>
          <w:t>u</w:t>
        </w:r>
      </w:ins>
      <w:ins w:id="60" w:author="ERCOT 082825" w:date="2025-08-13T08:40:00Z" w16du:dateUtc="2025-08-13T13:40:00Z">
        <w:r w:rsidR="00A62393">
          <w:rPr>
            <w:szCs w:val="20"/>
          </w:rPr>
          <w:t>nit</w:t>
        </w:r>
      </w:ins>
      <w:r w:rsidRPr="00D46E18">
        <w:rPr>
          <w:szCs w:val="20"/>
        </w:rPr>
        <w:t xml:space="preserve"> equipment</w:t>
      </w:r>
      <w:del w:id="61" w:author="ERCOT 082825" w:date="2025-08-13T08:40:00Z" w16du:dateUtc="2025-08-13T13:40:00Z">
        <w:r w:rsidRPr="00D46E18" w:rsidDel="00A62393">
          <w:rPr>
            <w:szCs w:val="20"/>
          </w:rPr>
          <w:delText xml:space="preserve"> identified in this section as soon as practicable</w:delText>
        </w:r>
      </w:del>
      <w:ins w:id="62" w:author="ERCOT 082825" w:date="2025-08-13T08:40:00Z" w16du:dateUtc="2025-08-13T13:40:00Z">
        <w:r w:rsidR="00A62393">
          <w:rPr>
            <w:szCs w:val="20"/>
          </w:rPr>
          <w:t xml:space="preserve"> as follows</w:t>
        </w:r>
      </w:ins>
      <w:del w:id="63" w:author="ERCOT 082825" w:date="2025-08-13T08:40:00Z" w16du:dateUtc="2025-08-13T13:40:00Z">
        <w:r w:rsidRPr="00D46E18" w:rsidDel="00A62393">
          <w:rPr>
            <w:iCs/>
            <w:szCs w:val="20"/>
          </w:rPr>
          <w:delText>.</w:delText>
        </w:r>
      </w:del>
      <w:ins w:id="64" w:author="ERCOT 082825" w:date="2025-08-13T08:40:00Z" w16du:dateUtc="2025-08-13T13:40:00Z">
        <w:r w:rsidR="00A62393">
          <w:rPr>
            <w:iCs/>
            <w:szCs w:val="20"/>
          </w:rPr>
          <w:t>:</w:t>
        </w:r>
      </w:ins>
    </w:p>
    <w:p w14:paraId="3A3C8EBF" w14:textId="79DFFDBD" w:rsidR="00171625" w:rsidRDefault="00171625" w:rsidP="00171625">
      <w:pPr>
        <w:spacing w:after="240"/>
        <w:ind w:left="1440" w:hanging="720"/>
        <w:rPr>
          <w:ins w:id="65" w:author="ERCOT 082825" w:date="2025-08-13T08:47:00Z" w16du:dateUtc="2025-08-13T13:47:00Z"/>
          <w:iCs/>
          <w:szCs w:val="20"/>
        </w:rPr>
      </w:pPr>
      <w:ins w:id="66" w:author="ERCOT 082825" w:date="2025-08-13T08:47:00Z" w16du:dateUtc="2025-08-13T13:47:00Z">
        <w:r>
          <w:rPr>
            <w:iCs/>
            <w:szCs w:val="20"/>
          </w:rPr>
          <w:t>(a)</w:t>
        </w:r>
        <w:r>
          <w:rPr>
            <w:iCs/>
            <w:szCs w:val="20"/>
          </w:rPr>
          <w:tab/>
        </w:r>
        <w:r w:rsidRPr="00171625">
          <w:rPr>
            <w:iCs/>
            <w:szCs w:val="20"/>
          </w:rPr>
          <w:t xml:space="preserve">IBRs with a Resource Commissioning Date prior to July 25, 2024 shall install and configure </w:t>
        </w:r>
      </w:ins>
      <w:ins w:id="67" w:author="ERCOT 082825" w:date="2025-08-13T08:48:00Z" w16du:dateUtc="2025-08-13T13:48:00Z">
        <w:r>
          <w:rPr>
            <w:iCs/>
            <w:szCs w:val="20"/>
          </w:rPr>
          <w:t>fault recording</w:t>
        </w:r>
      </w:ins>
      <w:ins w:id="68" w:author="ERCOT 082825" w:date="2025-08-13T08:47:00Z" w16du:dateUtc="2025-08-13T13:47:00Z">
        <w:r w:rsidRPr="00171625">
          <w:rPr>
            <w:iCs/>
            <w:szCs w:val="20"/>
          </w:rPr>
          <w:t xml:space="preserve">, </w:t>
        </w:r>
      </w:ins>
      <w:ins w:id="69" w:author="ERCOT 082825" w:date="2025-08-13T08:48:00Z" w16du:dateUtc="2025-08-13T13:48:00Z">
        <w:r>
          <w:rPr>
            <w:iCs/>
            <w:szCs w:val="20"/>
          </w:rPr>
          <w:t>sequence of events re</w:t>
        </w:r>
      </w:ins>
      <w:ins w:id="70" w:author="ERCOT 082825" w:date="2025-08-13T08:49:00Z" w16du:dateUtc="2025-08-13T13:49:00Z">
        <w:r>
          <w:rPr>
            <w:iCs/>
            <w:szCs w:val="20"/>
          </w:rPr>
          <w:t>cording,</w:t>
        </w:r>
      </w:ins>
      <w:ins w:id="71" w:author="ERCOT 082825" w:date="2025-08-13T08:47:00Z" w16du:dateUtc="2025-08-13T13:47:00Z">
        <w:r w:rsidRPr="00171625">
          <w:rPr>
            <w:iCs/>
            <w:szCs w:val="20"/>
          </w:rPr>
          <w:t xml:space="preserve"> and </w:t>
        </w:r>
      </w:ins>
      <w:ins w:id="72" w:author="ERCOT 082825" w:date="2025-08-19T10:59:00Z" w16du:dateUtc="2025-08-19T15:59:00Z">
        <w:r w:rsidR="00D03B45">
          <w:rPr>
            <w:iCs/>
            <w:szCs w:val="20"/>
          </w:rPr>
          <w:t>p</w:t>
        </w:r>
      </w:ins>
      <w:ins w:id="73" w:author="ERCOT 082825" w:date="2025-08-13T08:49:00Z" w16du:dateUtc="2025-08-13T13:49:00Z">
        <w:r>
          <w:rPr>
            <w:iCs/>
            <w:szCs w:val="20"/>
          </w:rPr>
          <w:t xml:space="preserve">hasor </w:t>
        </w:r>
      </w:ins>
      <w:ins w:id="74" w:author="ERCOT 082825" w:date="2025-08-19T10:59:00Z" w16du:dateUtc="2025-08-19T15:59:00Z">
        <w:r w:rsidR="00D03B45">
          <w:rPr>
            <w:iCs/>
            <w:szCs w:val="20"/>
          </w:rPr>
          <w:t>m</w:t>
        </w:r>
      </w:ins>
      <w:ins w:id="75" w:author="ERCOT 082825" w:date="2025-08-13T08:49:00Z" w16du:dateUtc="2025-08-13T13:49:00Z">
        <w:r>
          <w:rPr>
            <w:iCs/>
            <w:szCs w:val="20"/>
          </w:rPr>
          <w:t xml:space="preserve">easurement </w:t>
        </w:r>
      </w:ins>
      <w:ins w:id="76" w:author="ERCOT 082825" w:date="2025-08-19T10:59:00Z" w16du:dateUtc="2025-08-19T15:59:00Z">
        <w:r w:rsidR="00D03B45">
          <w:rPr>
            <w:iCs/>
            <w:szCs w:val="20"/>
          </w:rPr>
          <w:t>u</w:t>
        </w:r>
      </w:ins>
      <w:ins w:id="77" w:author="ERCOT 082825" w:date="2025-08-13T08:49:00Z" w16du:dateUtc="2025-08-13T13:49:00Z">
        <w:r>
          <w:rPr>
            <w:iCs/>
            <w:szCs w:val="20"/>
          </w:rPr>
          <w:t>nit</w:t>
        </w:r>
      </w:ins>
      <w:ins w:id="78" w:author="ERCOT 082825" w:date="2025-08-13T08:47:00Z" w16du:dateUtc="2025-08-13T13:47:00Z">
        <w:r w:rsidRPr="00171625">
          <w:rPr>
            <w:iCs/>
            <w:szCs w:val="20"/>
          </w:rPr>
          <w:t xml:space="preserve"> equipment no later than August 1, 2028;</w:t>
        </w:r>
      </w:ins>
    </w:p>
    <w:p w14:paraId="5B8E2D40" w14:textId="302B2F7C" w:rsidR="00171625" w:rsidRDefault="00171625" w:rsidP="00171625">
      <w:pPr>
        <w:spacing w:after="240"/>
        <w:ind w:left="1440" w:hanging="720"/>
        <w:rPr>
          <w:ins w:id="79" w:author="ERCOT 082825" w:date="2025-08-13T08:48:00Z" w16du:dateUtc="2025-08-13T13:48:00Z"/>
          <w:iCs/>
          <w:szCs w:val="20"/>
        </w:rPr>
      </w:pPr>
      <w:ins w:id="80" w:author="ERCOT 082825" w:date="2025-08-13T08:47:00Z" w16du:dateUtc="2025-08-13T13:47:00Z">
        <w:r>
          <w:rPr>
            <w:iCs/>
            <w:szCs w:val="20"/>
          </w:rPr>
          <w:t>(b)</w:t>
        </w:r>
        <w:r>
          <w:rPr>
            <w:iCs/>
            <w:szCs w:val="20"/>
          </w:rPr>
          <w:tab/>
        </w:r>
      </w:ins>
      <w:ins w:id="81" w:author="ERCOT 082825" w:date="2025-08-13T08:47:00Z">
        <w:r w:rsidRPr="00171625">
          <w:rPr>
            <w:iCs/>
            <w:szCs w:val="20"/>
          </w:rPr>
          <w:t>IBRs with an original Standard Generation Interconnection Agreement (SGIA) executed on or before July 25, 2024 and a R</w:t>
        </w:r>
      </w:ins>
      <w:ins w:id="82" w:author="ERCOT 082825" w:date="2025-08-19T10:56:00Z" w16du:dateUtc="2025-08-19T15:56:00Z">
        <w:r w:rsidR="00D03B45">
          <w:rPr>
            <w:iCs/>
            <w:szCs w:val="20"/>
          </w:rPr>
          <w:t xml:space="preserve">esource </w:t>
        </w:r>
      </w:ins>
      <w:ins w:id="83" w:author="ERCOT 082825" w:date="2025-08-13T08:47:00Z">
        <w:r w:rsidRPr="00171625">
          <w:rPr>
            <w:iCs/>
            <w:szCs w:val="20"/>
          </w:rPr>
          <w:t>C</w:t>
        </w:r>
      </w:ins>
      <w:ins w:id="84" w:author="ERCOT 082825" w:date="2025-08-19T10:56:00Z" w16du:dateUtc="2025-08-19T15:56:00Z">
        <w:r w:rsidR="00D03B45">
          <w:rPr>
            <w:iCs/>
            <w:szCs w:val="20"/>
          </w:rPr>
          <w:t>om</w:t>
        </w:r>
      </w:ins>
      <w:ins w:id="85" w:author="ERCOT 082825" w:date="2025-08-19T11:08:00Z" w16du:dateUtc="2025-08-19T16:08:00Z">
        <w:r w:rsidR="00147C10">
          <w:rPr>
            <w:iCs/>
            <w:szCs w:val="20"/>
          </w:rPr>
          <w:t>m</w:t>
        </w:r>
      </w:ins>
      <w:ins w:id="86" w:author="ERCOT 082825" w:date="2025-08-19T10:56:00Z" w16du:dateUtc="2025-08-19T15:56:00Z">
        <w:r w:rsidR="00D03B45">
          <w:rPr>
            <w:iCs/>
            <w:szCs w:val="20"/>
          </w:rPr>
          <w:t xml:space="preserve">issioning </w:t>
        </w:r>
      </w:ins>
      <w:ins w:id="87" w:author="ERCOT 082825" w:date="2025-08-13T08:47:00Z">
        <w:r w:rsidRPr="00171625">
          <w:rPr>
            <w:iCs/>
            <w:szCs w:val="20"/>
          </w:rPr>
          <w:t>D</w:t>
        </w:r>
      </w:ins>
      <w:ins w:id="88" w:author="ERCOT 082825" w:date="2025-08-19T10:56:00Z" w16du:dateUtc="2025-08-19T15:56:00Z">
        <w:r w:rsidR="00D03B45">
          <w:rPr>
            <w:iCs/>
            <w:szCs w:val="20"/>
          </w:rPr>
          <w:t>ate</w:t>
        </w:r>
      </w:ins>
      <w:ins w:id="89" w:author="ERCOT 082825" w:date="2025-08-13T08:47:00Z">
        <w:r w:rsidRPr="00171625">
          <w:rPr>
            <w:iCs/>
            <w:szCs w:val="20"/>
          </w:rPr>
          <w:t xml:space="preserve"> after July 25, 2024 shall install and configure </w:t>
        </w:r>
      </w:ins>
      <w:ins w:id="90" w:author="ERCOT 082825" w:date="2025-08-13T08:49:00Z" w16du:dateUtc="2025-08-13T13:49:00Z">
        <w:r>
          <w:rPr>
            <w:iCs/>
            <w:szCs w:val="20"/>
          </w:rPr>
          <w:t>fault recording</w:t>
        </w:r>
        <w:r w:rsidRPr="00171625">
          <w:rPr>
            <w:iCs/>
            <w:szCs w:val="20"/>
          </w:rPr>
          <w:t xml:space="preserve">, </w:t>
        </w:r>
        <w:r>
          <w:rPr>
            <w:iCs/>
            <w:szCs w:val="20"/>
          </w:rPr>
          <w:t>sequence of events recording,</w:t>
        </w:r>
        <w:r w:rsidRPr="00171625">
          <w:rPr>
            <w:iCs/>
            <w:szCs w:val="20"/>
          </w:rPr>
          <w:t xml:space="preserve"> and </w:t>
        </w:r>
      </w:ins>
      <w:ins w:id="91" w:author="ERCOT 082825" w:date="2025-08-19T11:00:00Z" w16du:dateUtc="2025-08-19T16:00:00Z">
        <w:r w:rsidR="00D03B45">
          <w:rPr>
            <w:iCs/>
            <w:szCs w:val="20"/>
          </w:rPr>
          <w:t>p</w:t>
        </w:r>
      </w:ins>
      <w:ins w:id="92" w:author="ERCOT 082825" w:date="2025-08-13T08:49:00Z" w16du:dateUtc="2025-08-13T13:49:00Z">
        <w:r>
          <w:rPr>
            <w:iCs/>
            <w:szCs w:val="20"/>
          </w:rPr>
          <w:t xml:space="preserve">hasor </w:t>
        </w:r>
      </w:ins>
      <w:ins w:id="93" w:author="ERCOT 082825" w:date="2025-08-19T11:00:00Z" w16du:dateUtc="2025-08-19T16:00:00Z">
        <w:r w:rsidR="00D03B45">
          <w:rPr>
            <w:iCs/>
            <w:szCs w:val="20"/>
          </w:rPr>
          <w:t>m</w:t>
        </w:r>
      </w:ins>
      <w:ins w:id="94" w:author="ERCOT 082825" w:date="2025-08-13T08:49:00Z" w16du:dateUtc="2025-08-13T13:49:00Z">
        <w:r>
          <w:rPr>
            <w:iCs/>
            <w:szCs w:val="20"/>
          </w:rPr>
          <w:t xml:space="preserve">easurement </w:t>
        </w:r>
      </w:ins>
      <w:ins w:id="95" w:author="ERCOT 082825" w:date="2025-08-19T11:00:00Z" w16du:dateUtc="2025-08-19T16:00:00Z">
        <w:r w:rsidR="00D03B45">
          <w:rPr>
            <w:iCs/>
            <w:szCs w:val="20"/>
          </w:rPr>
          <w:t>u</w:t>
        </w:r>
      </w:ins>
      <w:ins w:id="96" w:author="ERCOT 082825" w:date="2025-08-13T08:49:00Z" w16du:dateUtc="2025-08-13T13:49:00Z">
        <w:r>
          <w:rPr>
            <w:iCs/>
            <w:szCs w:val="20"/>
          </w:rPr>
          <w:t>nit</w:t>
        </w:r>
        <w:r w:rsidRPr="00171625">
          <w:rPr>
            <w:iCs/>
            <w:szCs w:val="20"/>
          </w:rPr>
          <w:t xml:space="preserve"> </w:t>
        </w:r>
      </w:ins>
      <w:ins w:id="97" w:author="ERCOT 082825" w:date="2025-08-13T08:47:00Z">
        <w:r w:rsidRPr="00171625">
          <w:rPr>
            <w:iCs/>
            <w:szCs w:val="20"/>
          </w:rPr>
          <w:t xml:space="preserve">equipment within 365 </w:t>
        </w:r>
      </w:ins>
      <w:ins w:id="98" w:author="ERCOT 082825" w:date="2025-08-13T09:58:00Z" w16du:dateUtc="2025-08-13T14:58:00Z">
        <w:r w:rsidR="00743FD9">
          <w:rPr>
            <w:iCs/>
            <w:szCs w:val="20"/>
          </w:rPr>
          <w:t xml:space="preserve">days </w:t>
        </w:r>
      </w:ins>
      <w:ins w:id="99" w:author="ERCOT 082825" w:date="2025-08-13T08:47:00Z">
        <w:r w:rsidRPr="00171625">
          <w:rPr>
            <w:iCs/>
            <w:szCs w:val="20"/>
          </w:rPr>
          <w:t>of the IBR’s R</w:t>
        </w:r>
      </w:ins>
      <w:ins w:id="100" w:author="ERCOT 082825" w:date="2025-08-19T10:56:00Z" w16du:dateUtc="2025-08-19T15:56:00Z">
        <w:r w:rsidR="00D03B45">
          <w:rPr>
            <w:iCs/>
            <w:szCs w:val="20"/>
          </w:rPr>
          <w:t xml:space="preserve">esource </w:t>
        </w:r>
      </w:ins>
      <w:ins w:id="101" w:author="ERCOT 082825" w:date="2025-08-13T08:47:00Z">
        <w:r w:rsidRPr="00171625">
          <w:rPr>
            <w:iCs/>
            <w:szCs w:val="20"/>
          </w:rPr>
          <w:t>C</w:t>
        </w:r>
      </w:ins>
      <w:ins w:id="102" w:author="ERCOT 082825" w:date="2025-08-19T10:56:00Z" w16du:dateUtc="2025-08-19T15:56:00Z">
        <w:r w:rsidR="00D03B45">
          <w:rPr>
            <w:iCs/>
            <w:szCs w:val="20"/>
          </w:rPr>
          <w:t>om</w:t>
        </w:r>
      </w:ins>
      <w:ins w:id="103" w:author="ERCOT 082825" w:date="2025-08-19T11:08:00Z" w16du:dateUtc="2025-08-19T16:08:00Z">
        <w:r w:rsidR="00147C10">
          <w:rPr>
            <w:iCs/>
            <w:szCs w:val="20"/>
          </w:rPr>
          <w:t>m</w:t>
        </w:r>
      </w:ins>
      <w:ins w:id="104" w:author="ERCOT 082825" w:date="2025-08-19T10:56:00Z" w16du:dateUtc="2025-08-19T15:56:00Z">
        <w:r w:rsidR="00D03B45">
          <w:rPr>
            <w:iCs/>
            <w:szCs w:val="20"/>
          </w:rPr>
          <w:t xml:space="preserve">issioning </w:t>
        </w:r>
      </w:ins>
      <w:ins w:id="105" w:author="ERCOT 082825" w:date="2025-08-13T08:47:00Z">
        <w:r w:rsidRPr="00171625">
          <w:rPr>
            <w:iCs/>
            <w:szCs w:val="20"/>
          </w:rPr>
          <w:t>D</w:t>
        </w:r>
      </w:ins>
      <w:ins w:id="106" w:author="ERCOT 082825" w:date="2025-08-19T10:56:00Z" w16du:dateUtc="2025-08-19T15:56:00Z">
        <w:r w:rsidR="00D03B45">
          <w:rPr>
            <w:iCs/>
            <w:szCs w:val="20"/>
          </w:rPr>
          <w:t>ate</w:t>
        </w:r>
      </w:ins>
      <w:ins w:id="107" w:author="ERCOT 082825" w:date="2025-08-13T08:47:00Z">
        <w:r w:rsidRPr="00171625">
          <w:rPr>
            <w:iCs/>
            <w:szCs w:val="20"/>
          </w:rPr>
          <w:t>;</w:t>
        </w:r>
      </w:ins>
    </w:p>
    <w:p w14:paraId="43279746" w14:textId="035D8C0A" w:rsidR="00171625" w:rsidRPr="00816242" w:rsidRDefault="00171625" w:rsidP="00171625">
      <w:pPr>
        <w:ind w:left="1440" w:hanging="720"/>
        <w:rPr>
          <w:ins w:id="108" w:author="ERCOT 082825" w:date="2025-08-13T08:48:00Z" w16du:dateUtc="2025-08-13T13:48:00Z"/>
          <w:sz w:val="16"/>
          <w:szCs w:val="16"/>
        </w:rPr>
      </w:pPr>
      <w:ins w:id="109" w:author="ERCOT 082825" w:date="2025-08-13T08:48:00Z" w16du:dateUtc="2025-08-13T13:48:00Z">
        <w:r>
          <w:rPr>
            <w:iCs/>
            <w:szCs w:val="20"/>
          </w:rPr>
          <w:t>(c)</w:t>
        </w:r>
        <w:bookmarkStart w:id="110" w:name="_Hlk205967304"/>
        <w:r>
          <w:rPr>
            <w:iCs/>
            <w:szCs w:val="20"/>
          </w:rPr>
          <w:tab/>
        </w:r>
        <w:r w:rsidRPr="00816242">
          <w:rPr>
            <w:iCs/>
            <w:szCs w:val="20"/>
          </w:rPr>
          <w:t xml:space="preserve">IBRs </w:t>
        </w:r>
        <w:r>
          <w:rPr>
            <w:iCs/>
            <w:szCs w:val="20"/>
          </w:rPr>
          <w:t xml:space="preserve">with </w:t>
        </w:r>
        <w:r w:rsidRPr="00816242">
          <w:rPr>
            <w:iCs/>
            <w:szCs w:val="20"/>
          </w:rPr>
          <w:t xml:space="preserve">an original SGIA executed after July 25, 2024 </w:t>
        </w:r>
        <w:r>
          <w:rPr>
            <w:iCs/>
            <w:szCs w:val="20"/>
          </w:rPr>
          <w:t xml:space="preserve">shall install </w:t>
        </w:r>
        <w:r>
          <w:t>and configure</w:t>
        </w:r>
        <w:r>
          <w:rPr>
            <w:iCs/>
            <w:szCs w:val="20"/>
          </w:rPr>
          <w:t xml:space="preserve"> </w:t>
        </w:r>
      </w:ins>
      <w:ins w:id="111" w:author="ERCOT 082825" w:date="2025-08-13T08:49:00Z" w16du:dateUtc="2025-08-13T13:49:00Z">
        <w:r>
          <w:rPr>
            <w:iCs/>
            <w:szCs w:val="20"/>
          </w:rPr>
          <w:t>fault recording</w:t>
        </w:r>
        <w:r w:rsidRPr="00171625">
          <w:rPr>
            <w:iCs/>
            <w:szCs w:val="20"/>
          </w:rPr>
          <w:t xml:space="preserve">, </w:t>
        </w:r>
        <w:r>
          <w:rPr>
            <w:iCs/>
            <w:szCs w:val="20"/>
          </w:rPr>
          <w:t>sequence of events recording,</w:t>
        </w:r>
        <w:r w:rsidRPr="00171625">
          <w:rPr>
            <w:iCs/>
            <w:szCs w:val="20"/>
          </w:rPr>
          <w:t xml:space="preserve"> and </w:t>
        </w:r>
      </w:ins>
      <w:ins w:id="112" w:author="ERCOT 082825" w:date="2025-08-19T11:00:00Z" w16du:dateUtc="2025-08-19T16:00:00Z">
        <w:r w:rsidR="00D03B45">
          <w:rPr>
            <w:iCs/>
            <w:szCs w:val="20"/>
          </w:rPr>
          <w:t>p</w:t>
        </w:r>
      </w:ins>
      <w:ins w:id="113" w:author="ERCOT 082825" w:date="2025-08-13T08:49:00Z" w16du:dateUtc="2025-08-13T13:49:00Z">
        <w:r>
          <w:rPr>
            <w:iCs/>
            <w:szCs w:val="20"/>
          </w:rPr>
          <w:t xml:space="preserve">hasor </w:t>
        </w:r>
      </w:ins>
      <w:ins w:id="114" w:author="ERCOT 082825" w:date="2025-08-19T11:00:00Z" w16du:dateUtc="2025-08-19T16:00:00Z">
        <w:r w:rsidR="00D03B45">
          <w:rPr>
            <w:iCs/>
            <w:szCs w:val="20"/>
          </w:rPr>
          <w:t>m</w:t>
        </w:r>
      </w:ins>
      <w:ins w:id="115" w:author="ERCOT 082825" w:date="2025-08-13T08:49:00Z" w16du:dateUtc="2025-08-13T13:49:00Z">
        <w:r>
          <w:rPr>
            <w:iCs/>
            <w:szCs w:val="20"/>
          </w:rPr>
          <w:t xml:space="preserve">easurement </w:t>
        </w:r>
      </w:ins>
      <w:ins w:id="116" w:author="ERCOT 082825" w:date="2025-08-19T11:00:00Z" w16du:dateUtc="2025-08-19T16:00:00Z">
        <w:r w:rsidR="00D03B45">
          <w:rPr>
            <w:iCs/>
            <w:szCs w:val="20"/>
          </w:rPr>
          <w:t>u</w:t>
        </w:r>
      </w:ins>
      <w:ins w:id="117" w:author="ERCOT 082825" w:date="2025-08-13T08:49:00Z" w16du:dateUtc="2025-08-13T13:49:00Z">
        <w:r>
          <w:rPr>
            <w:iCs/>
            <w:szCs w:val="20"/>
          </w:rPr>
          <w:t>nit</w:t>
        </w:r>
        <w:r w:rsidRPr="00171625">
          <w:rPr>
            <w:iCs/>
            <w:szCs w:val="20"/>
          </w:rPr>
          <w:t xml:space="preserve"> </w:t>
        </w:r>
      </w:ins>
      <w:ins w:id="118" w:author="ERCOT 082825" w:date="2025-08-13T08:48:00Z" w16du:dateUtc="2025-08-13T13:48:00Z">
        <w:r>
          <w:rPr>
            <w:iCs/>
            <w:szCs w:val="20"/>
          </w:rPr>
          <w:t xml:space="preserve">equipment </w:t>
        </w:r>
        <w:r w:rsidRPr="00816242">
          <w:rPr>
            <w:iCs/>
            <w:szCs w:val="20"/>
          </w:rPr>
          <w:t>no later than</w:t>
        </w:r>
        <w:r>
          <w:rPr>
            <w:iCs/>
            <w:szCs w:val="20"/>
          </w:rPr>
          <w:t xml:space="preserve"> the IBR’s R</w:t>
        </w:r>
      </w:ins>
      <w:ins w:id="119" w:author="ERCOT 082825" w:date="2025-08-19T10:56:00Z" w16du:dateUtc="2025-08-19T15:56:00Z">
        <w:r w:rsidR="00D03B45">
          <w:rPr>
            <w:iCs/>
            <w:szCs w:val="20"/>
          </w:rPr>
          <w:t xml:space="preserve">esource </w:t>
        </w:r>
      </w:ins>
      <w:ins w:id="120" w:author="ERCOT 082825" w:date="2025-08-13T08:48:00Z" w16du:dateUtc="2025-08-13T13:48:00Z">
        <w:r>
          <w:rPr>
            <w:iCs/>
            <w:szCs w:val="20"/>
          </w:rPr>
          <w:t>C</w:t>
        </w:r>
      </w:ins>
      <w:ins w:id="121" w:author="ERCOT 082825" w:date="2025-08-19T10:56:00Z" w16du:dateUtc="2025-08-19T15:56:00Z">
        <w:r w:rsidR="00D03B45">
          <w:rPr>
            <w:iCs/>
            <w:szCs w:val="20"/>
          </w:rPr>
          <w:t>om</w:t>
        </w:r>
      </w:ins>
      <w:ins w:id="122" w:author="ERCOT 082825" w:date="2025-08-19T11:09:00Z" w16du:dateUtc="2025-08-19T16:09:00Z">
        <w:r w:rsidR="00147C10">
          <w:rPr>
            <w:iCs/>
            <w:szCs w:val="20"/>
          </w:rPr>
          <w:t>m</w:t>
        </w:r>
      </w:ins>
      <w:ins w:id="123" w:author="ERCOT 082825" w:date="2025-08-19T10:56:00Z" w16du:dateUtc="2025-08-19T15:56:00Z">
        <w:r w:rsidR="00D03B45">
          <w:rPr>
            <w:iCs/>
            <w:szCs w:val="20"/>
          </w:rPr>
          <w:t xml:space="preserve">issioning </w:t>
        </w:r>
      </w:ins>
      <w:ins w:id="124" w:author="ERCOT 082825" w:date="2025-08-13T08:48:00Z" w16du:dateUtc="2025-08-13T13:48:00Z">
        <w:r>
          <w:rPr>
            <w:iCs/>
            <w:szCs w:val="20"/>
          </w:rPr>
          <w:t>D</w:t>
        </w:r>
      </w:ins>
      <w:ins w:id="125" w:author="ERCOT 082825" w:date="2025-08-19T10:56:00Z" w16du:dateUtc="2025-08-19T15:56:00Z">
        <w:r w:rsidR="00D03B45">
          <w:rPr>
            <w:iCs/>
            <w:szCs w:val="20"/>
          </w:rPr>
          <w:t>ate</w:t>
        </w:r>
      </w:ins>
      <w:ins w:id="126" w:author="ERCOT 082825" w:date="2025-08-13T08:48:00Z" w16du:dateUtc="2025-08-13T13:48:00Z">
        <w:r w:rsidRPr="00816242">
          <w:rPr>
            <w:iCs/>
            <w:szCs w:val="20"/>
          </w:rPr>
          <w:t xml:space="preserve">. </w:t>
        </w:r>
      </w:ins>
    </w:p>
    <w:bookmarkEnd w:id="110"/>
    <w:p w14:paraId="08E3E6AC" w14:textId="14046146" w:rsidR="00A62393" w:rsidRPr="00D46E18" w:rsidRDefault="00A62393" w:rsidP="006E64E0">
      <w:pPr>
        <w:spacing w:after="240"/>
        <w:ind w:left="1440" w:hanging="720"/>
        <w:rPr>
          <w:iCs/>
          <w:szCs w:val="20"/>
        </w:rPr>
      </w:pPr>
    </w:p>
    <w:tbl>
      <w:tblPr>
        <w:tblW w:w="0" w:type="auto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45"/>
      </w:tblGrid>
      <w:tr w:rsidR="00D46E18" w:rsidRPr="00D46E18" w:rsidDel="00171625" w14:paraId="068FA263" w14:textId="3675687F" w:rsidTr="006E64E0">
        <w:trPr>
          <w:del w:id="127" w:author="ERCOT 082825" w:date="2025-08-13T08:50:00Z"/>
        </w:trPr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B641EFD" w14:textId="18DD9F5A" w:rsidR="00D46E18" w:rsidRPr="00D46E18" w:rsidDel="00171625" w:rsidRDefault="00D46E18" w:rsidP="00D46E18">
            <w:pPr>
              <w:spacing w:before="120" w:after="240"/>
              <w:rPr>
                <w:del w:id="128" w:author="ERCOT 082825" w:date="2025-08-13T08:50:00Z" w16du:dateUtc="2025-08-13T13:50:00Z"/>
                <w:b/>
                <w:i/>
              </w:rPr>
            </w:pPr>
            <w:del w:id="129" w:author="ERCOT 082825" w:date="2025-08-13T08:50:00Z" w16du:dateUtc="2025-08-13T13:50:00Z">
              <w:r w:rsidRPr="00D46E18" w:rsidDel="00171625">
                <w:rPr>
                  <w:b/>
                  <w:i/>
                </w:rPr>
                <w:delText>[NOGRR255:  Replace paragraph (3) above with the following no earlier than August 1, 2026</w:delText>
              </w:r>
            </w:del>
            <w:ins w:id="130" w:author="Invenergy" w:date="2025-07-23T17:12:00Z">
              <w:del w:id="131" w:author="ERCOT 082825" w:date="2025-08-13T08:50:00Z" w16du:dateUtc="2025-08-13T13:50:00Z">
                <w:r w:rsidRPr="00D46E18" w:rsidDel="00171625">
                  <w:rPr>
                    <w:b/>
                    <w:i/>
                  </w:rPr>
                  <w:delText xml:space="preserve">January </w:delText>
                </w:r>
              </w:del>
            </w:ins>
            <w:ins w:id="132" w:author="Invenergy" w:date="2025-07-18T11:54:00Z">
              <w:del w:id="133" w:author="ERCOT 082825" w:date="2025-08-13T08:50:00Z" w16du:dateUtc="2025-08-13T13:50:00Z">
                <w:r w:rsidRPr="00D46E18" w:rsidDel="00171625">
                  <w:rPr>
                    <w:b/>
                    <w:i/>
                  </w:rPr>
                  <w:delText>1, 202</w:delText>
                </w:r>
              </w:del>
            </w:ins>
            <w:ins w:id="134" w:author="Invenergy" w:date="2025-07-23T17:12:00Z">
              <w:del w:id="135" w:author="ERCOT 082825" w:date="2025-08-13T08:50:00Z" w16du:dateUtc="2025-08-13T13:50:00Z">
                <w:r w:rsidRPr="00D46E18" w:rsidDel="00171625">
                  <w:rPr>
                    <w:b/>
                    <w:i/>
                  </w:rPr>
                  <w:delText>9</w:delText>
                </w:r>
              </w:del>
            </w:ins>
            <w:ins w:id="136" w:author="ERCOT 082825" w:date="2025-07-24T10:33:00Z" w16du:dateUtc="2025-07-24T15:33:00Z">
              <w:del w:id="137" w:author="ERCOT 082825" w:date="2025-08-13T08:50:00Z" w16du:dateUtc="2025-08-13T13:50:00Z">
                <w:r w:rsidDel="00171625">
                  <w:rPr>
                    <w:b/>
                    <w:i/>
                  </w:rPr>
                  <w:delText>August 1, 2028</w:delText>
                </w:r>
              </w:del>
            </w:ins>
            <w:del w:id="138" w:author="ERCOT 082825" w:date="2025-08-13T08:50:00Z" w16du:dateUtc="2025-08-13T13:50:00Z">
              <w:r w:rsidRPr="00D46E18" w:rsidDel="00171625">
                <w:rPr>
                  <w:b/>
                  <w:i/>
                </w:rPr>
                <w:delText>:]</w:delText>
              </w:r>
            </w:del>
          </w:p>
          <w:p w14:paraId="5B05BF7A" w14:textId="2C1ED8F1" w:rsidR="00D46E18" w:rsidRPr="00D46E18" w:rsidDel="00171625" w:rsidRDefault="00D46E18" w:rsidP="00D46E18">
            <w:pPr>
              <w:spacing w:after="240"/>
              <w:ind w:left="720" w:hanging="720"/>
              <w:rPr>
                <w:del w:id="139" w:author="ERCOT 082825" w:date="2025-08-13T08:50:00Z" w16du:dateUtc="2025-08-13T13:50:00Z"/>
                <w:szCs w:val="20"/>
              </w:rPr>
            </w:pPr>
            <w:del w:id="140" w:author="ERCOT 082825" w:date="2025-08-13T08:50:00Z" w16du:dateUtc="2025-08-13T13:50:00Z">
              <w:r w:rsidRPr="00D46E18" w:rsidDel="00171625">
                <w:rPr>
                  <w:iCs/>
                  <w:szCs w:val="20"/>
                </w:rPr>
                <w:delText>(3)</w:delText>
              </w:r>
              <w:r w:rsidRPr="00D46E18" w:rsidDel="00171625">
                <w:rPr>
                  <w:iCs/>
                  <w:szCs w:val="20"/>
                </w:rPr>
                <w:tab/>
                <w:delText>Facility owners shall have at least 50% of new fault recording equipment, sequence of events recording equipment, and phasor measurement units identified in paragraph (2) above installed</w:delText>
              </w:r>
            </w:del>
            <w:ins w:id="141" w:author="Invenergy" w:date="2025-07-18T08:47:00Z">
              <w:del w:id="142" w:author="ERCOT 082825" w:date="2025-08-13T08:50:00Z" w16du:dateUtc="2025-08-13T13:50:00Z">
                <w:r w:rsidRPr="00D46E18" w:rsidDel="00171625">
                  <w:rPr>
                    <w:iCs/>
                    <w:szCs w:val="20"/>
                  </w:rPr>
                  <w:delText xml:space="preserve"> and configured in </w:delText>
                </w:r>
              </w:del>
            </w:ins>
            <w:ins w:id="143" w:author="Invenergy" w:date="2025-07-18T11:54:00Z">
              <w:del w:id="144" w:author="ERCOT 082825" w:date="2025-08-13T08:50:00Z" w16du:dateUtc="2025-08-13T13:50:00Z">
                <w:r w:rsidRPr="00D46E18" w:rsidDel="00171625">
                  <w:rPr>
                    <w:iCs/>
                    <w:szCs w:val="20"/>
                  </w:rPr>
                  <w:delText>100</w:delText>
                </w:r>
              </w:del>
            </w:ins>
            <w:ins w:id="145" w:author="Invenergy" w:date="2025-07-18T08:47:00Z">
              <w:del w:id="146" w:author="ERCOT 082825" w:date="2025-08-13T08:50:00Z" w16du:dateUtc="2025-08-13T13:50:00Z">
                <w:r w:rsidRPr="00D46E18" w:rsidDel="00171625">
                  <w:rPr>
                    <w:iCs/>
                    <w:szCs w:val="20"/>
                  </w:rPr>
                  <w:delText>% of their Facilities</w:delText>
                </w:r>
              </w:del>
            </w:ins>
            <w:del w:id="147" w:author="ERCOT 082825" w:date="2025-08-13T08:50:00Z" w16du:dateUtc="2025-08-13T13:50:00Z">
              <w:r w:rsidRPr="00D46E18" w:rsidDel="00171625">
                <w:rPr>
                  <w:iCs/>
                  <w:szCs w:val="20"/>
                </w:rPr>
                <w:delText>.</w:delText>
              </w:r>
            </w:del>
          </w:p>
        </w:tc>
      </w:tr>
    </w:tbl>
    <w:p w14:paraId="4F555521" w14:textId="5136ACE6" w:rsidR="00D46E18" w:rsidRPr="00D46E18" w:rsidDel="00171625" w:rsidRDefault="00D46E18" w:rsidP="00D46E18">
      <w:pPr>
        <w:ind w:left="720" w:hanging="720"/>
        <w:rPr>
          <w:del w:id="148" w:author="ERCOT 082825" w:date="2025-08-13T08:50:00Z" w16du:dateUtc="2025-08-13T13:50:00Z"/>
          <w:szCs w:val="20"/>
        </w:rPr>
      </w:pPr>
    </w:p>
    <w:tbl>
      <w:tblPr>
        <w:tblW w:w="0" w:type="auto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45"/>
      </w:tblGrid>
      <w:tr w:rsidR="00D46E18" w:rsidRPr="00D46E18" w14:paraId="4A100C7B" w14:textId="77777777" w:rsidTr="00D46E18">
        <w:trPr>
          <w:del w:id="149" w:author="Invenergy" w:date="2025-07-23T11:46:00Z"/>
        </w:trPr>
        <w:tc>
          <w:tcPr>
            <w:tcW w:w="9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7AFB06D" w14:textId="77777777" w:rsidR="00D46E18" w:rsidRPr="00D46E18" w:rsidRDefault="00D46E18" w:rsidP="00D46E18">
            <w:pPr>
              <w:spacing w:before="120" w:after="240"/>
              <w:rPr>
                <w:del w:id="150" w:author="Invenergy" w:date="2025-07-23T11:46:00Z"/>
                <w:szCs w:val="20"/>
              </w:rPr>
            </w:pPr>
            <w:del w:id="151" w:author="Invenergy" w:date="2025-07-23T11:46:00Z">
              <w:r w:rsidRPr="00D46E18">
                <w:rPr>
                  <w:b/>
                  <w:i/>
                </w:rPr>
                <w:lastRenderedPageBreak/>
                <w:delText>[NOGRR255:  Delete paragraph (3) no earlier than August 1, 2028.]</w:delText>
              </w:r>
            </w:del>
          </w:p>
        </w:tc>
      </w:tr>
    </w:tbl>
    <w:p w14:paraId="66180641" w14:textId="2D5FAD37" w:rsidR="00152993" w:rsidRPr="005520AA" w:rsidRDefault="00D46E18" w:rsidP="005520AA">
      <w:pPr>
        <w:spacing w:before="240" w:after="240"/>
        <w:ind w:left="720" w:hanging="720"/>
        <w:rPr>
          <w:szCs w:val="20"/>
        </w:rPr>
      </w:pPr>
      <w:ins w:id="152" w:author="Invenergy" w:date="2025-07-16T13:37:00Z">
        <w:del w:id="153" w:author="ERCOT 082825" w:date="2025-08-13T08:51:00Z" w16du:dateUtc="2025-08-13T13:51:00Z">
          <w:r w:rsidRPr="00D46E18" w:rsidDel="00171625">
            <w:rPr>
              <w:iCs/>
              <w:szCs w:val="20"/>
            </w:rPr>
            <w:delText>(4)</w:delText>
          </w:r>
        </w:del>
        <w:r w:rsidRPr="00D46E18">
          <w:rPr>
            <w:iCs/>
            <w:szCs w:val="20"/>
          </w:rPr>
          <w:tab/>
        </w:r>
      </w:ins>
      <w:ins w:id="154" w:author="Invenergy" w:date="2025-07-20T09:23:00Z">
        <w:del w:id="155" w:author="ERCOT 082825" w:date="2025-08-13T08:50:00Z" w16du:dateUtc="2025-08-13T13:50:00Z">
          <w:r w:rsidRPr="00D46E18" w:rsidDel="00171625">
            <w:rPr>
              <w:iCs/>
              <w:szCs w:val="20"/>
            </w:rPr>
            <w:delText xml:space="preserve">Resources </w:delText>
          </w:r>
        </w:del>
      </w:ins>
      <w:ins w:id="156" w:author="Invenergy" w:date="2025-07-23T12:36:00Z">
        <w:del w:id="157" w:author="ERCOT 082825" w:date="2025-08-13T08:50:00Z" w16du:dateUtc="2025-08-13T13:50:00Z">
          <w:r w:rsidRPr="00D46E18" w:rsidDel="00171625">
            <w:rPr>
              <w:iCs/>
              <w:szCs w:val="20"/>
            </w:rPr>
            <w:delText>that have</w:delText>
          </w:r>
        </w:del>
      </w:ins>
      <w:ins w:id="158" w:author="Invenergy" w:date="2025-07-20T09:23:00Z">
        <w:del w:id="159" w:author="ERCOT 082825" w:date="2025-08-13T08:50:00Z" w16du:dateUtc="2025-08-13T13:50:00Z">
          <w:r w:rsidRPr="00D46E18" w:rsidDel="00171625">
            <w:rPr>
              <w:iCs/>
              <w:szCs w:val="20"/>
            </w:rPr>
            <w:delText xml:space="preserve"> an original </w:delText>
          </w:r>
        </w:del>
      </w:ins>
      <w:ins w:id="160" w:author="Invenergy" w:date="2025-07-23T11:25:00Z">
        <w:del w:id="161" w:author="ERCOT 082825" w:date="2025-08-13T08:50:00Z" w16du:dateUtc="2025-08-13T13:50:00Z">
          <w:r w:rsidRPr="00D46E18" w:rsidDel="00171625">
            <w:rPr>
              <w:iCs/>
              <w:szCs w:val="20"/>
            </w:rPr>
            <w:delText>Standard Generation Interconnection Agreement (</w:delText>
          </w:r>
        </w:del>
      </w:ins>
      <w:ins w:id="162" w:author="Invenergy" w:date="2025-07-20T09:23:00Z">
        <w:del w:id="163" w:author="ERCOT 082825" w:date="2025-08-13T08:50:00Z" w16du:dateUtc="2025-08-13T13:50:00Z">
          <w:r w:rsidRPr="00D46E18" w:rsidDel="00171625">
            <w:rPr>
              <w:iCs/>
              <w:szCs w:val="20"/>
            </w:rPr>
            <w:delText>SGIA</w:delText>
          </w:r>
        </w:del>
      </w:ins>
      <w:ins w:id="164" w:author="Invenergy" w:date="2025-07-23T11:25:00Z">
        <w:del w:id="165" w:author="ERCOT 082825" w:date="2025-08-13T08:50:00Z" w16du:dateUtc="2025-08-13T13:50:00Z">
          <w:r w:rsidRPr="00D46E18" w:rsidDel="00171625">
            <w:rPr>
              <w:iCs/>
              <w:szCs w:val="20"/>
            </w:rPr>
            <w:delText>)</w:delText>
          </w:r>
        </w:del>
      </w:ins>
      <w:ins w:id="166" w:author="Invenergy" w:date="2025-07-20T09:23:00Z">
        <w:del w:id="167" w:author="ERCOT 082825" w:date="2025-08-13T08:50:00Z" w16du:dateUtc="2025-08-13T13:50:00Z">
          <w:r w:rsidRPr="00D46E18" w:rsidDel="00171625">
            <w:rPr>
              <w:iCs/>
              <w:szCs w:val="20"/>
            </w:rPr>
            <w:delText xml:space="preserve"> executed before </w:delText>
          </w:r>
        </w:del>
      </w:ins>
      <w:ins w:id="168" w:author="Invenergy" w:date="2025-07-23T10:52:00Z">
        <w:del w:id="169" w:author="ERCOT 082825" w:date="2025-08-13T08:50:00Z" w16du:dateUtc="2025-08-13T13:50:00Z">
          <w:r w:rsidRPr="00D46E18" w:rsidDel="00171625">
            <w:rPr>
              <w:iCs/>
              <w:szCs w:val="20"/>
            </w:rPr>
            <w:delText>July 25, 2024</w:delText>
          </w:r>
        </w:del>
      </w:ins>
      <w:ins w:id="170" w:author="Invenergy" w:date="2025-07-20T09:23:00Z">
        <w:del w:id="171" w:author="ERCOT 082825" w:date="2025-08-13T08:50:00Z" w16du:dateUtc="2025-08-13T13:50:00Z">
          <w:r w:rsidRPr="00D46E18" w:rsidDel="00171625">
            <w:rPr>
              <w:iCs/>
              <w:szCs w:val="20"/>
            </w:rPr>
            <w:delText xml:space="preserve"> and which have not received approval for </w:delText>
          </w:r>
        </w:del>
      </w:ins>
      <w:ins w:id="172" w:author="Invenergy" w:date="2025-07-23T11:47:00Z">
        <w:del w:id="173" w:author="ERCOT 082825" w:date="2025-08-13T08:50:00Z" w16du:dateUtc="2025-08-13T13:50:00Z">
          <w:r w:rsidRPr="00D46E18" w:rsidDel="00171625">
            <w:rPr>
              <w:iCs/>
              <w:szCs w:val="20"/>
            </w:rPr>
            <w:delText>commercial</w:delText>
          </w:r>
        </w:del>
      </w:ins>
      <w:ins w:id="174" w:author="Invenergy" w:date="2025-07-20T09:24:00Z">
        <w:del w:id="175" w:author="ERCOT 082825" w:date="2025-08-13T08:50:00Z" w16du:dateUtc="2025-08-13T13:50:00Z">
          <w:r w:rsidRPr="00D46E18" w:rsidDel="00171625">
            <w:rPr>
              <w:iCs/>
              <w:szCs w:val="20"/>
            </w:rPr>
            <w:delText xml:space="preserve"> </w:delText>
          </w:r>
        </w:del>
      </w:ins>
      <w:ins w:id="176" w:author="Invenergy" w:date="2025-07-20T09:26:00Z">
        <w:del w:id="177" w:author="ERCOT 082825" w:date="2025-08-13T08:50:00Z" w16du:dateUtc="2025-08-13T13:50:00Z">
          <w:r w:rsidRPr="00D46E18" w:rsidDel="00171625">
            <w:rPr>
              <w:iCs/>
              <w:szCs w:val="20"/>
            </w:rPr>
            <w:delText>o</w:delText>
          </w:r>
        </w:del>
      </w:ins>
      <w:ins w:id="178" w:author="Invenergy" w:date="2025-07-20T09:24:00Z">
        <w:del w:id="179" w:author="ERCOT 082825" w:date="2025-08-13T08:50:00Z" w16du:dateUtc="2025-08-13T13:50:00Z">
          <w:r w:rsidRPr="00D46E18" w:rsidDel="00171625">
            <w:rPr>
              <w:iCs/>
              <w:szCs w:val="20"/>
            </w:rPr>
            <w:delText xml:space="preserve">perations </w:delText>
          </w:r>
        </w:del>
      </w:ins>
      <w:ins w:id="180" w:author="Invenergy" w:date="2025-07-20T09:23:00Z">
        <w:del w:id="181" w:author="ERCOT 082825" w:date="2025-08-13T08:50:00Z" w16du:dateUtc="2025-08-13T13:50:00Z">
          <w:r w:rsidRPr="00D46E18" w:rsidDel="00171625">
            <w:rPr>
              <w:iCs/>
              <w:szCs w:val="20"/>
            </w:rPr>
            <w:delText>must meet the requirements of this section</w:delText>
          </w:r>
        </w:del>
      </w:ins>
      <w:ins w:id="182" w:author="Invenergy" w:date="2025-07-17T17:15:00Z">
        <w:del w:id="183" w:author="ERCOT 082825" w:date="2025-08-13T08:50:00Z" w16du:dateUtc="2025-08-13T13:50:00Z">
          <w:r w:rsidRPr="00D46E18" w:rsidDel="00171625">
            <w:rPr>
              <w:iCs/>
              <w:szCs w:val="20"/>
            </w:rPr>
            <w:delText xml:space="preserve"> no later than 365 days after the</w:delText>
          </w:r>
        </w:del>
      </w:ins>
      <w:ins w:id="184" w:author="Invenergy" w:date="2025-07-17T17:21:00Z">
        <w:del w:id="185" w:author="ERCOT 082825" w:date="2025-08-13T08:50:00Z" w16du:dateUtc="2025-08-13T13:50:00Z">
          <w:r w:rsidRPr="00D46E18" w:rsidDel="00171625">
            <w:rPr>
              <w:iCs/>
              <w:szCs w:val="20"/>
            </w:rPr>
            <w:delText>ir</w:delText>
          </w:r>
        </w:del>
      </w:ins>
      <w:ins w:id="186" w:author="Invenergy" w:date="2025-07-17T17:15:00Z">
        <w:del w:id="187" w:author="ERCOT 082825" w:date="2025-08-13T08:50:00Z" w16du:dateUtc="2025-08-13T13:50:00Z">
          <w:r w:rsidRPr="00D46E18" w:rsidDel="00171625">
            <w:rPr>
              <w:iCs/>
              <w:szCs w:val="20"/>
            </w:rPr>
            <w:delText xml:space="preserve"> Commercial Operations Date.</w:delText>
          </w:r>
        </w:del>
        <w:del w:id="188" w:author="ERCOT 082825" w:date="2025-08-13T08:51:00Z" w16du:dateUtc="2025-08-13T13:51:00Z">
          <w:r w:rsidRPr="00D46E18" w:rsidDel="00171625">
            <w:rPr>
              <w:sz w:val="16"/>
              <w:szCs w:val="16"/>
            </w:rPr>
            <w:delText xml:space="preserve"> </w:delText>
          </w:r>
        </w:del>
      </w:ins>
    </w:p>
    <w:sectPr w:rsidR="00152993" w:rsidRPr="005520AA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8A669E" w14:textId="77777777" w:rsidR="00170D5F" w:rsidRDefault="00170D5F">
      <w:r>
        <w:separator/>
      </w:r>
    </w:p>
  </w:endnote>
  <w:endnote w:type="continuationSeparator" w:id="0">
    <w:p w14:paraId="7979C107" w14:textId="77777777" w:rsidR="00170D5F" w:rsidRDefault="00170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F7929" w14:textId="73AD5925" w:rsidR="003D0994" w:rsidRDefault="00BA23D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279NOGRR-</w:t>
    </w:r>
    <w:r w:rsidR="009144B0">
      <w:rPr>
        <w:rFonts w:ascii="Arial" w:hAnsi="Arial"/>
        <w:sz w:val="18"/>
      </w:rPr>
      <w:t>0</w:t>
    </w:r>
    <w:r w:rsidR="009144B0">
      <w:rPr>
        <w:rFonts w:ascii="Arial" w:hAnsi="Arial"/>
        <w:sz w:val="18"/>
      </w:rPr>
      <w:t>4</w:t>
    </w:r>
    <w:r w:rsidR="009144B0">
      <w:rPr>
        <w:rFonts w:ascii="Arial" w:hAnsi="Arial"/>
        <w:sz w:val="18"/>
      </w:rPr>
      <w:t xml:space="preserve"> </w:t>
    </w:r>
    <w:r>
      <w:rPr>
        <w:rFonts w:ascii="Arial" w:hAnsi="Arial"/>
        <w:sz w:val="18"/>
      </w:rPr>
      <w:t xml:space="preserve">ERCOT Comments </w:t>
    </w:r>
    <w:r w:rsidR="009144B0">
      <w:rPr>
        <w:rFonts w:ascii="Arial" w:hAnsi="Arial"/>
        <w:sz w:val="18"/>
      </w:rPr>
      <w:t>08</w:t>
    </w:r>
    <w:r w:rsidR="009144B0">
      <w:rPr>
        <w:rFonts w:ascii="Arial" w:hAnsi="Arial"/>
        <w:sz w:val="18"/>
      </w:rPr>
      <w:t>28</w:t>
    </w:r>
    <w:r w:rsidR="009144B0">
      <w:rPr>
        <w:rFonts w:ascii="Arial" w:hAnsi="Arial"/>
        <w:sz w:val="18"/>
      </w:rPr>
      <w:t>25</w:t>
    </w:r>
    <w:r w:rsidR="003D0994">
      <w:rPr>
        <w:rFonts w:ascii="Arial" w:hAnsi="Arial"/>
        <w:sz w:val="18"/>
      </w:rPr>
      <w:tab/>
      <w:t xml:space="preserve">Page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PAGE </w:instrText>
    </w:r>
    <w:r w:rsidR="003D0994">
      <w:rPr>
        <w:rFonts w:ascii="Arial" w:hAnsi="Arial"/>
        <w:sz w:val="18"/>
      </w:rPr>
      <w:fldChar w:fldCharType="separate"/>
    </w:r>
    <w:r w:rsidR="007F4D61"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  <w:r w:rsidR="003D0994">
      <w:rPr>
        <w:rFonts w:ascii="Arial" w:hAnsi="Arial"/>
        <w:sz w:val="18"/>
      </w:rPr>
      <w:t xml:space="preserve"> of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NUMPAGES </w:instrText>
    </w:r>
    <w:r w:rsidR="003D0994">
      <w:rPr>
        <w:rFonts w:ascii="Arial" w:hAnsi="Arial"/>
        <w:sz w:val="18"/>
      </w:rPr>
      <w:fldChar w:fldCharType="separate"/>
    </w:r>
    <w:r w:rsidR="007F4D61"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</w:p>
  <w:p w14:paraId="72E7F42E" w14:textId="77777777" w:rsidR="00FD08E8" w:rsidRDefault="00FD08E8" w:rsidP="003C405A">
    <w:pPr>
      <w:pStyle w:val="Footer"/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3CC605" w14:textId="77777777" w:rsidR="00170D5F" w:rsidRDefault="00170D5F">
      <w:r>
        <w:separator/>
      </w:r>
    </w:p>
  </w:footnote>
  <w:footnote w:type="continuationSeparator" w:id="0">
    <w:p w14:paraId="67C16E1D" w14:textId="77777777" w:rsidR="00170D5F" w:rsidRDefault="00170D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0B315" w14:textId="77777777" w:rsidR="003D0994" w:rsidRDefault="00D825C5">
    <w:pPr>
      <w:pStyle w:val="Header"/>
      <w:jc w:val="center"/>
      <w:rPr>
        <w:sz w:val="32"/>
      </w:rPr>
    </w:pPr>
    <w:r>
      <w:rPr>
        <w:sz w:val="32"/>
      </w:rPr>
      <w:t>NOG</w:t>
    </w:r>
    <w:r w:rsidR="00C158EE">
      <w:rPr>
        <w:sz w:val="32"/>
      </w:rPr>
      <w:t xml:space="preserve">RR </w:t>
    </w:r>
    <w:r w:rsidR="003D0994">
      <w:rPr>
        <w:sz w:val="32"/>
      </w:rPr>
      <w:t>Comments</w:t>
    </w:r>
  </w:p>
  <w:p w14:paraId="5DF2F1DC" w14:textId="77777777" w:rsidR="003D0994" w:rsidRDefault="003D09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C3F1005"/>
    <w:multiLevelType w:val="hybridMultilevel"/>
    <w:tmpl w:val="A530BF00"/>
    <w:lvl w:ilvl="0" w:tplc="1A686FC8">
      <w:start w:val="1"/>
      <w:numFmt w:val="decimal"/>
      <w:lvlText w:val="%1)"/>
      <w:lvlJc w:val="left"/>
      <w:pPr>
        <w:ind w:left="1020" w:hanging="360"/>
      </w:pPr>
    </w:lvl>
    <w:lvl w:ilvl="1" w:tplc="D1AE83A0">
      <w:start w:val="1"/>
      <w:numFmt w:val="decimal"/>
      <w:lvlText w:val="%2)"/>
      <w:lvlJc w:val="left"/>
      <w:pPr>
        <w:ind w:left="1020" w:hanging="360"/>
      </w:pPr>
    </w:lvl>
    <w:lvl w:ilvl="2" w:tplc="22A22248">
      <w:start w:val="1"/>
      <w:numFmt w:val="decimal"/>
      <w:lvlText w:val="%3)"/>
      <w:lvlJc w:val="left"/>
      <w:pPr>
        <w:ind w:left="1020" w:hanging="360"/>
      </w:pPr>
    </w:lvl>
    <w:lvl w:ilvl="3" w:tplc="95902D26">
      <w:start w:val="1"/>
      <w:numFmt w:val="decimal"/>
      <w:lvlText w:val="%4)"/>
      <w:lvlJc w:val="left"/>
      <w:pPr>
        <w:ind w:left="1020" w:hanging="360"/>
      </w:pPr>
    </w:lvl>
    <w:lvl w:ilvl="4" w:tplc="8264B862">
      <w:start w:val="1"/>
      <w:numFmt w:val="decimal"/>
      <w:lvlText w:val="%5)"/>
      <w:lvlJc w:val="left"/>
      <w:pPr>
        <w:ind w:left="1020" w:hanging="360"/>
      </w:pPr>
    </w:lvl>
    <w:lvl w:ilvl="5" w:tplc="12F81F62">
      <w:start w:val="1"/>
      <w:numFmt w:val="decimal"/>
      <w:lvlText w:val="%6)"/>
      <w:lvlJc w:val="left"/>
      <w:pPr>
        <w:ind w:left="1020" w:hanging="360"/>
      </w:pPr>
    </w:lvl>
    <w:lvl w:ilvl="6" w:tplc="347A940A">
      <w:start w:val="1"/>
      <w:numFmt w:val="decimal"/>
      <w:lvlText w:val="%7)"/>
      <w:lvlJc w:val="left"/>
      <w:pPr>
        <w:ind w:left="1020" w:hanging="360"/>
      </w:pPr>
    </w:lvl>
    <w:lvl w:ilvl="7" w:tplc="E6CCA204">
      <w:start w:val="1"/>
      <w:numFmt w:val="decimal"/>
      <w:lvlText w:val="%8)"/>
      <w:lvlJc w:val="left"/>
      <w:pPr>
        <w:ind w:left="1020" w:hanging="360"/>
      </w:pPr>
    </w:lvl>
    <w:lvl w:ilvl="8" w:tplc="E4147010">
      <w:start w:val="1"/>
      <w:numFmt w:val="decimal"/>
      <w:lvlText w:val="%9)"/>
      <w:lvlJc w:val="left"/>
      <w:pPr>
        <w:ind w:left="1020" w:hanging="360"/>
      </w:pPr>
    </w:lvl>
  </w:abstractNum>
  <w:abstractNum w:abstractNumId="2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778722163">
    <w:abstractNumId w:val="0"/>
  </w:num>
  <w:num w:numId="2" w16cid:durableId="108670792">
    <w:abstractNumId w:val="2"/>
  </w:num>
  <w:num w:numId="3" w16cid:durableId="151954091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ERCOT 082825">
    <w15:presenceInfo w15:providerId="None" w15:userId="ERCOT 082825"/>
  </w15:person>
  <w15:person w15:author="Invenergy">
    <w15:presenceInfo w15:providerId="AD" w15:userId="S::KHanson@invenergy.com::38c7cee3-3dd1-4075-adbe-7461ce228e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2122"/>
    <w:rsid w:val="00037668"/>
    <w:rsid w:val="0005439F"/>
    <w:rsid w:val="00075A94"/>
    <w:rsid w:val="000C0032"/>
    <w:rsid w:val="00120CD9"/>
    <w:rsid w:val="00132855"/>
    <w:rsid w:val="001417A0"/>
    <w:rsid w:val="00147C10"/>
    <w:rsid w:val="00152993"/>
    <w:rsid w:val="00170297"/>
    <w:rsid w:val="00170D5F"/>
    <w:rsid w:val="00171625"/>
    <w:rsid w:val="001A227D"/>
    <w:rsid w:val="001C05A2"/>
    <w:rsid w:val="001C6F34"/>
    <w:rsid w:val="001E2032"/>
    <w:rsid w:val="00222872"/>
    <w:rsid w:val="00237F13"/>
    <w:rsid w:val="002771E6"/>
    <w:rsid w:val="00281A6D"/>
    <w:rsid w:val="00282C7C"/>
    <w:rsid w:val="002B5E43"/>
    <w:rsid w:val="003010C0"/>
    <w:rsid w:val="00332A97"/>
    <w:rsid w:val="00350C00"/>
    <w:rsid w:val="00366113"/>
    <w:rsid w:val="003810BF"/>
    <w:rsid w:val="003931C0"/>
    <w:rsid w:val="003A11F0"/>
    <w:rsid w:val="003C270C"/>
    <w:rsid w:val="003C405A"/>
    <w:rsid w:val="003D0994"/>
    <w:rsid w:val="003E779F"/>
    <w:rsid w:val="003E7D74"/>
    <w:rsid w:val="00423824"/>
    <w:rsid w:val="0043567D"/>
    <w:rsid w:val="0045036F"/>
    <w:rsid w:val="004972CA"/>
    <w:rsid w:val="004B7B90"/>
    <w:rsid w:val="004C24F5"/>
    <w:rsid w:val="004D37D7"/>
    <w:rsid w:val="004E2C19"/>
    <w:rsid w:val="00500FD9"/>
    <w:rsid w:val="0055032D"/>
    <w:rsid w:val="005520AA"/>
    <w:rsid w:val="00584DBB"/>
    <w:rsid w:val="005C20BD"/>
    <w:rsid w:val="005D284C"/>
    <w:rsid w:val="005F3A0A"/>
    <w:rsid w:val="00607BE2"/>
    <w:rsid w:val="00633E23"/>
    <w:rsid w:val="006435AA"/>
    <w:rsid w:val="00673B94"/>
    <w:rsid w:val="00680AC6"/>
    <w:rsid w:val="006835D8"/>
    <w:rsid w:val="006B22B3"/>
    <w:rsid w:val="006C316E"/>
    <w:rsid w:val="006D0F7C"/>
    <w:rsid w:val="006E64E0"/>
    <w:rsid w:val="007052D8"/>
    <w:rsid w:val="007269C4"/>
    <w:rsid w:val="00734EAF"/>
    <w:rsid w:val="0074209E"/>
    <w:rsid w:val="00743FD9"/>
    <w:rsid w:val="007B02BA"/>
    <w:rsid w:val="007B045B"/>
    <w:rsid w:val="007C43CF"/>
    <w:rsid w:val="007F2CA8"/>
    <w:rsid w:val="007F4D61"/>
    <w:rsid w:val="007F7161"/>
    <w:rsid w:val="008208FE"/>
    <w:rsid w:val="0085559E"/>
    <w:rsid w:val="00893B37"/>
    <w:rsid w:val="00896B1B"/>
    <w:rsid w:val="008E559E"/>
    <w:rsid w:val="009144B0"/>
    <w:rsid w:val="00916080"/>
    <w:rsid w:val="00921A68"/>
    <w:rsid w:val="00927B06"/>
    <w:rsid w:val="00960706"/>
    <w:rsid w:val="009C01C9"/>
    <w:rsid w:val="009C0F4D"/>
    <w:rsid w:val="00A015C4"/>
    <w:rsid w:val="00A15172"/>
    <w:rsid w:val="00A62393"/>
    <w:rsid w:val="00AA5290"/>
    <w:rsid w:val="00AE02E2"/>
    <w:rsid w:val="00B80FE5"/>
    <w:rsid w:val="00BA23D1"/>
    <w:rsid w:val="00BB4C66"/>
    <w:rsid w:val="00BE3B6B"/>
    <w:rsid w:val="00C0598D"/>
    <w:rsid w:val="00C11956"/>
    <w:rsid w:val="00C158EE"/>
    <w:rsid w:val="00C23CC4"/>
    <w:rsid w:val="00C37AC2"/>
    <w:rsid w:val="00C602E5"/>
    <w:rsid w:val="00C748FD"/>
    <w:rsid w:val="00C74DB3"/>
    <w:rsid w:val="00D03B45"/>
    <w:rsid w:val="00D24DCF"/>
    <w:rsid w:val="00D4046E"/>
    <w:rsid w:val="00D46E18"/>
    <w:rsid w:val="00D825C5"/>
    <w:rsid w:val="00D87386"/>
    <w:rsid w:val="00DD4739"/>
    <w:rsid w:val="00DE5F33"/>
    <w:rsid w:val="00E07B54"/>
    <w:rsid w:val="00E11F78"/>
    <w:rsid w:val="00E621E1"/>
    <w:rsid w:val="00E73782"/>
    <w:rsid w:val="00EA1493"/>
    <w:rsid w:val="00EC55B3"/>
    <w:rsid w:val="00EF07E8"/>
    <w:rsid w:val="00F553B8"/>
    <w:rsid w:val="00F95C28"/>
    <w:rsid w:val="00F96FB2"/>
    <w:rsid w:val="00FB51D8"/>
    <w:rsid w:val="00FD08E8"/>
    <w:rsid w:val="00FE5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007FB65"/>
  <w15:chartTrackingRefBased/>
  <w15:docId w15:val="{7A6FB5E7-2649-4908-8229-37BC0AFDB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D46E1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46E18"/>
    <w:rPr>
      <w:sz w:val="24"/>
      <w:szCs w:val="24"/>
    </w:rPr>
  </w:style>
  <w:style w:type="character" w:customStyle="1" w:styleId="NormalArialChar">
    <w:name w:val="Normal+Arial Char"/>
    <w:link w:val="NormalArial"/>
    <w:rsid w:val="00C37AC2"/>
    <w:rPr>
      <w:rFonts w:ascii="Arial" w:hAnsi="Arial"/>
      <w:sz w:val="24"/>
      <w:szCs w:val="24"/>
    </w:rPr>
  </w:style>
  <w:style w:type="character" w:customStyle="1" w:styleId="HeaderChar">
    <w:name w:val="Header Char"/>
    <w:link w:val="Header"/>
    <w:rsid w:val="00C37AC2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41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7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trick.Gravois@ercot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OGRR279" TargetMode="Externa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458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Jordan Troublefield</cp:lastModifiedBy>
  <cp:revision>2</cp:revision>
  <cp:lastPrinted>2001-06-20T16:28:00Z</cp:lastPrinted>
  <dcterms:created xsi:type="dcterms:W3CDTF">2025-08-28T15:08:00Z</dcterms:created>
  <dcterms:modified xsi:type="dcterms:W3CDTF">2025-08-28T15:08:00Z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2025-08-13T13:36:58Z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be6dc687-10e5-4d39-ab2b-d90443ac8583</vt:lpwstr>
  </property>
  <property fmtid="{D5CDD505-2E9C-101B-9397-08002B2CF9AE}" pid="8" name="MSIP_Label_7084cbda-52b8-46fb-a7b7-cb5bd465ed85_ContentBits">
    <vt:lpwstr>0</vt:lpwstr>
  </property>
  <property fmtid="{D5CDD505-2E9C-101B-9397-08002B2CF9AE}" pid="9" name="MSIP_Label_7084cbda-52b8-46fb-a7b7-cb5bd465ed85_Tag">
    <vt:lpwstr>10, 3, 0, 1</vt:lpwstr>
  </property>
</Properties>
</file>